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22A70" w14:textId="07D18D9A" w:rsidR="004A2924" w:rsidRDefault="00FB4130" w:rsidP="00FB4130">
      <w:pPr>
        <w:widowControl w:val="0"/>
        <w:shd w:val="clear" w:color="auto" w:fill="FFFFFF"/>
        <w:autoSpaceDE w:val="0"/>
        <w:autoSpaceDN w:val="0"/>
        <w:adjustRightInd w:val="0"/>
        <w:spacing w:after="1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</w:t>
      </w:r>
      <w:r w:rsidR="00C92834">
        <w:rPr>
          <w:b/>
          <w:color w:val="000000"/>
          <w:sz w:val="28"/>
          <w:szCs w:val="28"/>
        </w:rPr>
        <w:t xml:space="preserve"> </w:t>
      </w:r>
      <w:r w:rsidRPr="002159A3">
        <w:rPr>
          <w:b/>
          <w:color w:val="000000"/>
          <w:sz w:val="28"/>
          <w:szCs w:val="28"/>
        </w:rPr>
        <w:t>Утвержден</w:t>
      </w:r>
      <w:r w:rsidR="004A2924">
        <w:rPr>
          <w:b/>
          <w:color w:val="000000"/>
          <w:sz w:val="28"/>
          <w:szCs w:val="28"/>
        </w:rPr>
        <w:t>о</w:t>
      </w:r>
    </w:p>
    <w:p w14:paraId="6391E913" w14:textId="41F9B62A" w:rsidR="00FB4130" w:rsidRPr="009744D0" w:rsidRDefault="004A2924" w:rsidP="00FB4130">
      <w:pPr>
        <w:widowControl w:val="0"/>
        <w:shd w:val="clear" w:color="auto" w:fill="FFFFFF"/>
        <w:autoSpaceDE w:val="0"/>
        <w:autoSpaceDN w:val="0"/>
        <w:adjustRightInd w:val="0"/>
        <w:spacing w:after="120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</w:t>
      </w:r>
      <w:r w:rsidR="00FB4130">
        <w:rPr>
          <w:b/>
          <w:color w:val="000000"/>
          <w:sz w:val="28"/>
          <w:szCs w:val="28"/>
        </w:rPr>
        <w:t xml:space="preserve"> </w:t>
      </w:r>
    </w:p>
    <w:p w14:paraId="6FA767EC" w14:textId="77777777" w:rsidR="00FB4130" w:rsidRDefault="00FB4130" w:rsidP="00FB4130">
      <w:pPr>
        <w:ind w:left="4536"/>
        <w:jc w:val="both"/>
      </w:pPr>
      <w:r>
        <w:t xml:space="preserve">Решением </w:t>
      </w:r>
      <w:r w:rsidRPr="00AE074B">
        <w:t>Совет</w:t>
      </w:r>
      <w:r>
        <w:t>а</w:t>
      </w:r>
      <w:r w:rsidRPr="00AE074B">
        <w:t xml:space="preserve"> Межрегиональной</w:t>
      </w:r>
    </w:p>
    <w:p w14:paraId="044AC9C4" w14:textId="77777777" w:rsidR="00FB4130" w:rsidRDefault="00FB4130" w:rsidP="00FB4130">
      <w:pPr>
        <w:ind w:left="4536"/>
        <w:jc w:val="both"/>
      </w:pPr>
      <w:r w:rsidRPr="00AE074B">
        <w:t xml:space="preserve"> ассоциации сельскохозяйственных</w:t>
      </w:r>
    </w:p>
    <w:p w14:paraId="442B0F70" w14:textId="77777777" w:rsidR="00FB4130" w:rsidRDefault="00FB4130" w:rsidP="00FB4130">
      <w:pPr>
        <w:ind w:left="4536"/>
        <w:jc w:val="both"/>
      </w:pPr>
      <w:r w:rsidRPr="00AE074B">
        <w:t xml:space="preserve"> кредитных потребительских кооперативов </w:t>
      </w:r>
    </w:p>
    <w:p w14:paraId="42FC0E1C" w14:textId="77777777" w:rsidR="00FB4130" w:rsidRPr="00AE074B" w:rsidRDefault="00FB4130" w:rsidP="00FB4130">
      <w:pPr>
        <w:ind w:left="4536"/>
        <w:jc w:val="both"/>
      </w:pPr>
      <w:r w:rsidRPr="00AE074B">
        <w:t>«</w:t>
      </w:r>
      <w:r>
        <w:t>Единство</w:t>
      </w:r>
      <w:r w:rsidRPr="00AE074B">
        <w:t xml:space="preserve">»        </w:t>
      </w:r>
    </w:p>
    <w:p w14:paraId="5AB61A84" w14:textId="3DD8BC34" w:rsidR="00FB4130" w:rsidRDefault="00FB4130" w:rsidP="00FB4130">
      <w:pPr>
        <w:spacing w:before="120" w:line="360" w:lineRule="auto"/>
        <w:ind w:left="4536"/>
      </w:pPr>
      <w:r w:rsidRPr="00713382">
        <w:t>Протокол №</w:t>
      </w:r>
      <w:r w:rsidR="009D2DE8">
        <w:t xml:space="preserve"> </w:t>
      </w:r>
      <w:r w:rsidR="005F3894">
        <w:t>9</w:t>
      </w:r>
      <w:r w:rsidR="00852EBF">
        <w:t>-202</w:t>
      </w:r>
      <w:r w:rsidR="005F3894">
        <w:t xml:space="preserve">4 </w:t>
      </w:r>
      <w:r w:rsidRPr="00713382">
        <w:t>от «</w:t>
      </w:r>
      <w:r w:rsidR="005F3894">
        <w:t>2</w:t>
      </w:r>
      <w:r w:rsidR="00492989">
        <w:t>4</w:t>
      </w:r>
      <w:r w:rsidRPr="00713382">
        <w:t>»</w:t>
      </w:r>
      <w:r w:rsidR="002960DF">
        <w:t xml:space="preserve"> </w:t>
      </w:r>
      <w:r w:rsidR="005F3894">
        <w:t>июля</w:t>
      </w:r>
      <w:r w:rsidRPr="00713382">
        <w:t xml:space="preserve"> 20</w:t>
      </w:r>
      <w:r w:rsidR="00483C41">
        <w:t>2</w:t>
      </w:r>
      <w:r w:rsidR="005F3894">
        <w:t>4</w:t>
      </w:r>
      <w:r w:rsidRPr="00713382">
        <w:t xml:space="preserve"> г.</w:t>
      </w:r>
    </w:p>
    <w:p w14:paraId="58D6DA27" w14:textId="0A1639A7" w:rsidR="00E02461" w:rsidRDefault="00E02461" w:rsidP="00FB4130">
      <w:pPr>
        <w:spacing w:before="120" w:line="360" w:lineRule="auto"/>
        <w:ind w:left="4536"/>
      </w:pPr>
    </w:p>
    <w:p w14:paraId="11AE7D15" w14:textId="6E01580E" w:rsidR="006D2A70" w:rsidRDefault="006D2A70" w:rsidP="00FB4130">
      <w:pPr>
        <w:spacing w:before="120" w:line="360" w:lineRule="auto"/>
        <w:ind w:left="4536"/>
      </w:pPr>
    </w:p>
    <w:p w14:paraId="449C1197" w14:textId="325B951D" w:rsidR="006D2A70" w:rsidRDefault="006D2A70" w:rsidP="00FB4130">
      <w:pPr>
        <w:spacing w:before="120" w:line="360" w:lineRule="auto"/>
        <w:ind w:left="4536"/>
      </w:pPr>
    </w:p>
    <w:p w14:paraId="7E744968" w14:textId="77777777" w:rsidR="006D2A70" w:rsidRDefault="006D2A70" w:rsidP="00FB4130">
      <w:pPr>
        <w:spacing w:before="120" w:line="360" w:lineRule="auto"/>
        <w:ind w:left="4536"/>
      </w:pPr>
    </w:p>
    <w:p w14:paraId="4219F001" w14:textId="3EBCD1EB" w:rsidR="00E02461" w:rsidRDefault="00E02461" w:rsidP="006D2A70">
      <w:pPr>
        <w:widowControl w:val="0"/>
        <w:shd w:val="clear" w:color="auto" w:fill="FFFFFF"/>
        <w:autoSpaceDE w:val="0"/>
        <w:autoSpaceDN w:val="0"/>
        <w:adjustRightInd w:val="0"/>
        <w:spacing w:after="120"/>
      </w:pPr>
      <w:r>
        <w:rPr>
          <w:b/>
          <w:color w:val="000000"/>
          <w:sz w:val="28"/>
          <w:szCs w:val="28"/>
        </w:rPr>
        <w:t xml:space="preserve">                                                                 </w:t>
      </w:r>
    </w:p>
    <w:p w14:paraId="1C0CB8BB" w14:textId="77777777" w:rsidR="00424F2F" w:rsidRPr="00CF5DAD" w:rsidRDefault="00424F2F" w:rsidP="00920875">
      <w:pPr>
        <w:rPr>
          <w:sz w:val="24"/>
          <w:szCs w:val="24"/>
        </w:rPr>
      </w:pPr>
    </w:p>
    <w:p w14:paraId="5DFE2632" w14:textId="77777777" w:rsidR="00920875" w:rsidRPr="00CF5DAD" w:rsidRDefault="00920875" w:rsidP="00920875">
      <w:pPr>
        <w:rPr>
          <w:sz w:val="24"/>
          <w:szCs w:val="24"/>
        </w:rPr>
      </w:pPr>
    </w:p>
    <w:p w14:paraId="7A0C3463" w14:textId="418DC40B" w:rsidR="00920875" w:rsidRPr="004B29D3" w:rsidRDefault="001306BA" w:rsidP="001306BA">
      <w:pPr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</w:t>
      </w:r>
      <w:r w:rsidRPr="004B29D3">
        <w:rPr>
          <w:b/>
          <w:sz w:val="32"/>
          <w:szCs w:val="32"/>
        </w:rPr>
        <w:t xml:space="preserve">нутренний стандарт </w:t>
      </w:r>
    </w:p>
    <w:p w14:paraId="4142AD34" w14:textId="0B73FBCF" w:rsidR="00920875" w:rsidRPr="001C213C" w:rsidRDefault="00920875" w:rsidP="00920875">
      <w:pPr>
        <w:jc w:val="center"/>
        <w:rPr>
          <w:sz w:val="32"/>
          <w:szCs w:val="32"/>
        </w:rPr>
      </w:pPr>
      <w:r w:rsidRPr="001C213C">
        <w:rPr>
          <w:sz w:val="32"/>
          <w:szCs w:val="32"/>
        </w:rPr>
        <w:t xml:space="preserve">Система мер воздействия и </w:t>
      </w:r>
      <w:r w:rsidR="007D5F03">
        <w:rPr>
          <w:sz w:val="32"/>
          <w:szCs w:val="32"/>
        </w:rPr>
        <w:t>п</w:t>
      </w:r>
      <w:r w:rsidRPr="001C213C">
        <w:rPr>
          <w:sz w:val="32"/>
          <w:szCs w:val="32"/>
        </w:rPr>
        <w:t>орядок их применения за</w:t>
      </w:r>
    </w:p>
    <w:p w14:paraId="4A7F9826" w14:textId="4DC02D49" w:rsidR="006D2A70" w:rsidRPr="001C213C" w:rsidRDefault="00920875" w:rsidP="00920875">
      <w:pPr>
        <w:jc w:val="center"/>
        <w:rPr>
          <w:sz w:val="32"/>
          <w:szCs w:val="32"/>
        </w:rPr>
      </w:pPr>
      <w:r w:rsidRPr="001C213C">
        <w:rPr>
          <w:sz w:val="32"/>
          <w:szCs w:val="32"/>
        </w:rPr>
        <w:t xml:space="preserve">несоблюдение членами </w:t>
      </w:r>
      <w:r w:rsidR="004B29D3" w:rsidRPr="004B29D3">
        <w:rPr>
          <w:sz w:val="32"/>
          <w:szCs w:val="32"/>
        </w:rPr>
        <w:t>Межрегиональной ассоциации сельскохозяйственных кредитных потребительских кооперативов</w:t>
      </w:r>
      <w:r w:rsidR="00BC0D8C" w:rsidRPr="001C213C">
        <w:rPr>
          <w:sz w:val="32"/>
          <w:szCs w:val="32"/>
        </w:rPr>
        <w:t xml:space="preserve"> «</w:t>
      </w:r>
      <w:r w:rsidR="00140A8A">
        <w:rPr>
          <w:sz w:val="32"/>
          <w:szCs w:val="32"/>
        </w:rPr>
        <w:t>Единство</w:t>
      </w:r>
      <w:r w:rsidR="00BC0D8C" w:rsidRPr="001C213C">
        <w:rPr>
          <w:sz w:val="32"/>
          <w:szCs w:val="32"/>
        </w:rPr>
        <w:t>»</w:t>
      </w:r>
      <w:r w:rsidR="004B29D3">
        <w:rPr>
          <w:sz w:val="32"/>
          <w:szCs w:val="32"/>
        </w:rPr>
        <w:t xml:space="preserve"> </w:t>
      </w:r>
      <w:r w:rsidRPr="001C213C">
        <w:rPr>
          <w:sz w:val="32"/>
          <w:szCs w:val="32"/>
        </w:rPr>
        <w:t>требований базовых стандартов, внутренних</w:t>
      </w:r>
      <w:r w:rsidR="009D64E1">
        <w:rPr>
          <w:sz w:val="32"/>
          <w:szCs w:val="32"/>
        </w:rPr>
        <w:t xml:space="preserve"> </w:t>
      </w:r>
      <w:r w:rsidRPr="001C213C">
        <w:rPr>
          <w:sz w:val="32"/>
          <w:szCs w:val="32"/>
        </w:rPr>
        <w:t>стандартов и иных</w:t>
      </w:r>
      <w:r w:rsidR="004B29D3">
        <w:rPr>
          <w:sz w:val="32"/>
          <w:szCs w:val="32"/>
        </w:rPr>
        <w:t xml:space="preserve"> </w:t>
      </w:r>
      <w:r w:rsidRPr="001C213C">
        <w:rPr>
          <w:sz w:val="32"/>
          <w:szCs w:val="32"/>
        </w:rPr>
        <w:t>внутренних документов</w:t>
      </w:r>
      <w:r w:rsidR="009D64E1">
        <w:rPr>
          <w:sz w:val="32"/>
          <w:szCs w:val="32"/>
        </w:rPr>
        <w:t xml:space="preserve"> Ассоциации, Федерального закона от 08.12.1995 №193-ФЗ «О </w:t>
      </w:r>
      <w:r w:rsidR="009D64E1" w:rsidRPr="004B29D3">
        <w:rPr>
          <w:sz w:val="32"/>
          <w:szCs w:val="32"/>
        </w:rPr>
        <w:t>сельскохозяйственн</w:t>
      </w:r>
      <w:r w:rsidR="009D64E1">
        <w:rPr>
          <w:sz w:val="32"/>
          <w:szCs w:val="32"/>
        </w:rPr>
        <w:t>ой кооперации» и принятых в соответствии с ним нормативных актов Банка России</w:t>
      </w:r>
      <w:r w:rsidR="0050702D">
        <w:rPr>
          <w:sz w:val="32"/>
          <w:szCs w:val="32"/>
        </w:rPr>
        <w:t xml:space="preserve"> </w:t>
      </w:r>
      <w:r w:rsidR="006D2A70">
        <w:rPr>
          <w:sz w:val="32"/>
          <w:szCs w:val="32"/>
        </w:rPr>
        <w:t>в новой редакции</w:t>
      </w:r>
      <w:r w:rsidR="006E1C87">
        <w:rPr>
          <w:sz w:val="32"/>
          <w:szCs w:val="32"/>
        </w:rPr>
        <w:t xml:space="preserve"> </w:t>
      </w:r>
      <w:r w:rsidR="001662E6">
        <w:rPr>
          <w:sz w:val="32"/>
          <w:szCs w:val="32"/>
        </w:rPr>
        <w:t>№</w:t>
      </w:r>
      <w:r w:rsidR="002239F0">
        <w:rPr>
          <w:sz w:val="32"/>
          <w:szCs w:val="32"/>
        </w:rPr>
        <w:t>6</w:t>
      </w:r>
      <w:r w:rsidR="00E90A96">
        <w:rPr>
          <w:sz w:val="32"/>
          <w:szCs w:val="32"/>
        </w:rPr>
        <w:t xml:space="preserve"> </w:t>
      </w:r>
      <w:r w:rsidR="0050702D">
        <w:rPr>
          <w:sz w:val="32"/>
          <w:szCs w:val="32"/>
        </w:rPr>
        <w:t>(</w:t>
      </w:r>
      <w:r w:rsidR="006E1C87">
        <w:rPr>
          <w:sz w:val="32"/>
          <w:szCs w:val="32"/>
        </w:rPr>
        <w:t xml:space="preserve">от </w:t>
      </w:r>
      <w:r w:rsidR="005F3894">
        <w:rPr>
          <w:sz w:val="32"/>
          <w:szCs w:val="32"/>
        </w:rPr>
        <w:t>2</w:t>
      </w:r>
      <w:r w:rsidR="00492989">
        <w:rPr>
          <w:sz w:val="32"/>
          <w:szCs w:val="32"/>
        </w:rPr>
        <w:t>4</w:t>
      </w:r>
      <w:r w:rsidR="006E1C87">
        <w:rPr>
          <w:sz w:val="32"/>
          <w:szCs w:val="32"/>
        </w:rPr>
        <w:t>.</w:t>
      </w:r>
      <w:r w:rsidR="005F3894">
        <w:rPr>
          <w:sz w:val="32"/>
          <w:szCs w:val="32"/>
        </w:rPr>
        <w:t>07</w:t>
      </w:r>
      <w:r w:rsidR="006E1C87">
        <w:rPr>
          <w:sz w:val="32"/>
          <w:szCs w:val="32"/>
        </w:rPr>
        <w:t>.202</w:t>
      </w:r>
      <w:r w:rsidR="005F3894">
        <w:rPr>
          <w:sz w:val="32"/>
          <w:szCs w:val="32"/>
        </w:rPr>
        <w:t>4</w:t>
      </w:r>
      <w:r w:rsidR="006E1C87">
        <w:rPr>
          <w:sz w:val="32"/>
          <w:szCs w:val="32"/>
        </w:rPr>
        <w:t xml:space="preserve"> г.)</w:t>
      </w:r>
    </w:p>
    <w:p w14:paraId="2F7CAE60" w14:textId="77777777" w:rsidR="00920875" w:rsidRPr="00CF5DAD" w:rsidRDefault="00920875" w:rsidP="00920875">
      <w:pPr>
        <w:rPr>
          <w:sz w:val="24"/>
          <w:szCs w:val="24"/>
        </w:rPr>
      </w:pPr>
    </w:p>
    <w:p w14:paraId="5D3A5ABC" w14:textId="77777777" w:rsidR="00920875" w:rsidRPr="00CF5DAD" w:rsidRDefault="00920875" w:rsidP="00920875">
      <w:pPr>
        <w:rPr>
          <w:sz w:val="24"/>
          <w:szCs w:val="24"/>
        </w:rPr>
      </w:pPr>
    </w:p>
    <w:p w14:paraId="22B7D18A" w14:textId="77777777" w:rsidR="00920875" w:rsidRPr="00CF5DAD" w:rsidRDefault="00920875" w:rsidP="00920875">
      <w:pPr>
        <w:rPr>
          <w:sz w:val="24"/>
          <w:szCs w:val="24"/>
        </w:rPr>
      </w:pPr>
    </w:p>
    <w:p w14:paraId="41431F5B" w14:textId="77777777" w:rsidR="00920875" w:rsidRPr="00CF5DAD" w:rsidRDefault="00920875" w:rsidP="00920875">
      <w:pPr>
        <w:rPr>
          <w:sz w:val="24"/>
          <w:szCs w:val="24"/>
        </w:rPr>
      </w:pPr>
    </w:p>
    <w:p w14:paraId="7B643C47" w14:textId="44386648" w:rsidR="00920875" w:rsidRDefault="00920875" w:rsidP="00920875">
      <w:pPr>
        <w:rPr>
          <w:sz w:val="24"/>
          <w:szCs w:val="24"/>
        </w:rPr>
      </w:pPr>
    </w:p>
    <w:p w14:paraId="42B8BF7C" w14:textId="4E310CBF" w:rsidR="003519D8" w:rsidRDefault="003519D8" w:rsidP="00920875">
      <w:pPr>
        <w:rPr>
          <w:sz w:val="24"/>
          <w:szCs w:val="24"/>
        </w:rPr>
      </w:pPr>
    </w:p>
    <w:p w14:paraId="4AC2DFDD" w14:textId="31131161" w:rsidR="006D2A70" w:rsidRDefault="006D2A70" w:rsidP="00920875">
      <w:pPr>
        <w:rPr>
          <w:sz w:val="24"/>
          <w:szCs w:val="24"/>
        </w:rPr>
      </w:pPr>
    </w:p>
    <w:p w14:paraId="438E85E3" w14:textId="4DB33286" w:rsidR="006D2A70" w:rsidRDefault="006D2A70" w:rsidP="00920875">
      <w:pPr>
        <w:rPr>
          <w:sz w:val="24"/>
          <w:szCs w:val="24"/>
        </w:rPr>
      </w:pPr>
    </w:p>
    <w:p w14:paraId="6EA62F72" w14:textId="78771069" w:rsidR="006D2A70" w:rsidRDefault="006D2A70" w:rsidP="00920875">
      <w:pPr>
        <w:rPr>
          <w:sz w:val="24"/>
          <w:szCs w:val="24"/>
        </w:rPr>
      </w:pPr>
    </w:p>
    <w:p w14:paraId="0ABD90D9" w14:textId="256A7C52" w:rsidR="006D2A70" w:rsidRDefault="006D2A70" w:rsidP="00920875">
      <w:pPr>
        <w:rPr>
          <w:sz w:val="24"/>
          <w:szCs w:val="24"/>
        </w:rPr>
      </w:pPr>
    </w:p>
    <w:p w14:paraId="01302511" w14:textId="2F0AB765" w:rsidR="006D2A70" w:rsidRDefault="006D2A70" w:rsidP="00920875">
      <w:pPr>
        <w:rPr>
          <w:sz w:val="24"/>
          <w:szCs w:val="24"/>
        </w:rPr>
      </w:pPr>
    </w:p>
    <w:p w14:paraId="492A7CB4" w14:textId="7DFED0A7" w:rsidR="006D2A70" w:rsidRDefault="006D2A70" w:rsidP="00920875">
      <w:pPr>
        <w:rPr>
          <w:sz w:val="24"/>
          <w:szCs w:val="24"/>
        </w:rPr>
      </w:pPr>
    </w:p>
    <w:p w14:paraId="1C499CC8" w14:textId="4C9ED56A" w:rsidR="009D64E1" w:rsidRPr="00CF5DAD" w:rsidRDefault="009D64E1" w:rsidP="002159A3">
      <w:pPr>
        <w:widowControl w:val="0"/>
        <w:shd w:val="clear" w:color="auto" w:fill="FFFFFF"/>
        <w:autoSpaceDE w:val="0"/>
        <w:autoSpaceDN w:val="0"/>
        <w:adjustRightInd w:val="0"/>
        <w:ind w:right="-79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</w:t>
      </w:r>
      <w:r w:rsidR="003519D8">
        <w:rPr>
          <w:b/>
          <w:bCs/>
          <w:color w:val="000000"/>
          <w:sz w:val="24"/>
          <w:szCs w:val="24"/>
        </w:rPr>
        <w:t xml:space="preserve">                             </w:t>
      </w:r>
      <w:r w:rsidR="00493CF7">
        <w:rPr>
          <w:b/>
          <w:bCs/>
          <w:color w:val="000000"/>
          <w:sz w:val="24"/>
          <w:szCs w:val="24"/>
        </w:rPr>
        <w:t xml:space="preserve">   </w:t>
      </w:r>
      <w:r w:rsidR="001A5797" w:rsidRPr="00CF5DAD">
        <w:rPr>
          <w:b/>
          <w:bCs/>
          <w:color w:val="000000"/>
          <w:sz w:val="24"/>
          <w:szCs w:val="24"/>
        </w:rPr>
        <w:t xml:space="preserve">г. </w:t>
      </w:r>
      <w:r w:rsidR="00424F2F">
        <w:rPr>
          <w:b/>
          <w:bCs/>
          <w:color w:val="000000"/>
          <w:sz w:val="24"/>
          <w:szCs w:val="24"/>
        </w:rPr>
        <w:t>Л</w:t>
      </w:r>
      <w:r>
        <w:rPr>
          <w:b/>
          <w:bCs/>
          <w:color w:val="000000"/>
          <w:sz w:val="24"/>
          <w:szCs w:val="24"/>
        </w:rPr>
        <w:t xml:space="preserve">ипецк                    </w:t>
      </w:r>
    </w:p>
    <w:p w14:paraId="632CA040" w14:textId="60963737" w:rsidR="001A5797" w:rsidRDefault="009D64E1" w:rsidP="002159A3">
      <w:pPr>
        <w:widowControl w:val="0"/>
        <w:shd w:val="clear" w:color="auto" w:fill="FFFFFF"/>
        <w:autoSpaceDE w:val="0"/>
        <w:autoSpaceDN w:val="0"/>
        <w:adjustRightInd w:val="0"/>
        <w:ind w:right="-79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</w:t>
      </w:r>
      <w:r w:rsidRPr="00CF5DAD">
        <w:rPr>
          <w:b/>
          <w:bCs/>
          <w:color w:val="000000"/>
          <w:sz w:val="24"/>
          <w:szCs w:val="24"/>
        </w:rPr>
        <w:t>20</w:t>
      </w:r>
      <w:r w:rsidR="00483C41">
        <w:rPr>
          <w:b/>
          <w:bCs/>
          <w:color w:val="000000"/>
          <w:sz w:val="24"/>
          <w:szCs w:val="24"/>
        </w:rPr>
        <w:t>2</w:t>
      </w:r>
      <w:r w:rsidR="005F3894">
        <w:rPr>
          <w:b/>
          <w:bCs/>
          <w:color w:val="000000"/>
          <w:sz w:val="24"/>
          <w:szCs w:val="24"/>
        </w:rPr>
        <w:t>4 г.</w:t>
      </w:r>
      <w:r w:rsidRPr="00CF5DAD">
        <w:rPr>
          <w:b/>
          <w:bCs/>
          <w:color w:val="000000"/>
          <w:sz w:val="24"/>
          <w:szCs w:val="24"/>
        </w:rPr>
        <w:t xml:space="preserve"> </w:t>
      </w:r>
    </w:p>
    <w:p w14:paraId="4032713C" w14:textId="6074B2F9" w:rsidR="003519D8" w:rsidRDefault="003519D8" w:rsidP="002159A3">
      <w:pPr>
        <w:widowControl w:val="0"/>
        <w:shd w:val="clear" w:color="auto" w:fill="FFFFFF"/>
        <w:autoSpaceDE w:val="0"/>
        <w:autoSpaceDN w:val="0"/>
        <w:adjustRightInd w:val="0"/>
        <w:ind w:right="-79"/>
        <w:rPr>
          <w:b/>
          <w:bCs/>
          <w:color w:val="000000"/>
          <w:sz w:val="24"/>
          <w:szCs w:val="24"/>
        </w:rPr>
      </w:pPr>
    </w:p>
    <w:p w14:paraId="300BD71F" w14:textId="71F8FD1E" w:rsidR="003519D8" w:rsidRDefault="003519D8" w:rsidP="006635DC">
      <w:pPr>
        <w:widowControl w:val="0"/>
        <w:shd w:val="clear" w:color="auto" w:fill="FFFFFF"/>
        <w:autoSpaceDE w:val="0"/>
        <w:autoSpaceDN w:val="0"/>
        <w:adjustRightInd w:val="0"/>
        <w:ind w:right="-79"/>
        <w:rPr>
          <w:b/>
          <w:bCs/>
          <w:color w:val="000000"/>
          <w:sz w:val="24"/>
          <w:szCs w:val="24"/>
        </w:rPr>
      </w:pPr>
    </w:p>
    <w:p w14:paraId="781365ED" w14:textId="77777777" w:rsidR="003519D8" w:rsidRPr="00CF5DAD" w:rsidRDefault="003519D8" w:rsidP="006635DC">
      <w:pPr>
        <w:widowControl w:val="0"/>
        <w:shd w:val="clear" w:color="auto" w:fill="FFFFFF"/>
        <w:autoSpaceDE w:val="0"/>
        <w:autoSpaceDN w:val="0"/>
        <w:adjustRightInd w:val="0"/>
        <w:ind w:right="-79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1153651281"/>
        <w:docPartObj>
          <w:docPartGallery w:val="Table of Contents"/>
          <w:docPartUnique/>
        </w:docPartObj>
      </w:sdtPr>
      <w:sdtContent>
        <w:p w14:paraId="420CB26F" w14:textId="77777777" w:rsidR="00420A3C" w:rsidRPr="00CF5DAD" w:rsidRDefault="00420A3C" w:rsidP="006635DC">
          <w:pPr>
            <w:pStyle w:val="af3"/>
            <w:ind w:hanging="284"/>
            <w:rPr>
              <w:b w:val="0"/>
              <w:color w:val="auto"/>
              <w:sz w:val="24"/>
              <w:szCs w:val="24"/>
            </w:rPr>
          </w:pPr>
          <w:r w:rsidRPr="00CF5DAD">
            <w:rPr>
              <w:b w:val="0"/>
              <w:color w:val="auto"/>
              <w:sz w:val="24"/>
              <w:szCs w:val="24"/>
            </w:rPr>
            <w:t>Оглавление</w:t>
          </w:r>
        </w:p>
        <w:p w14:paraId="4E15CE63" w14:textId="55699A55" w:rsidR="00A65CAF" w:rsidRDefault="00C96C80" w:rsidP="00A65CAF">
          <w:pPr>
            <w:pStyle w:val="11"/>
            <w:rPr>
              <w:rFonts w:eastAsiaTheme="minorEastAsia"/>
              <w:noProof/>
              <w:lang w:eastAsia="ru-RU"/>
            </w:rPr>
          </w:pPr>
          <w:r w:rsidRPr="00CF5DAD">
            <w:rPr>
              <w:sz w:val="24"/>
              <w:szCs w:val="24"/>
            </w:rPr>
            <w:fldChar w:fldCharType="begin"/>
          </w:r>
          <w:r w:rsidR="00420A3C" w:rsidRPr="00CF5DAD">
            <w:rPr>
              <w:sz w:val="24"/>
              <w:szCs w:val="24"/>
            </w:rPr>
            <w:instrText xml:space="preserve"> TOC \o "1-3" \h \z \u </w:instrText>
          </w:r>
          <w:r w:rsidRPr="00CF5DAD">
            <w:rPr>
              <w:sz w:val="24"/>
              <w:szCs w:val="24"/>
            </w:rPr>
            <w:fldChar w:fldCharType="separate"/>
          </w:r>
          <w:hyperlink w:anchor="_Toc95991093" w:history="1">
            <w:r w:rsidR="00A65CAF" w:rsidRPr="00173891">
              <w:rPr>
                <w:rStyle w:val="af4"/>
                <w:b/>
                <w:noProof/>
              </w:rPr>
              <w:t>1. ОБЩИЕ ПОЛОЖЕНИЯ.</w:t>
            </w:r>
            <w:r w:rsidR="00A65CAF">
              <w:rPr>
                <w:noProof/>
                <w:webHidden/>
              </w:rPr>
              <w:tab/>
            </w:r>
            <w:r w:rsidR="00A65CAF">
              <w:rPr>
                <w:noProof/>
                <w:webHidden/>
              </w:rPr>
              <w:fldChar w:fldCharType="begin"/>
            </w:r>
            <w:r w:rsidR="00A65CAF">
              <w:rPr>
                <w:noProof/>
                <w:webHidden/>
              </w:rPr>
              <w:instrText xml:space="preserve"> PAGEREF _Toc95991093 \h </w:instrText>
            </w:r>
            <w:r w:rsidR="00A65CAF">
              <w:rPr>
                <w:noProof/>
                <w:webHidden/>
              </w:rPr>
            </w:r>
            <w:r w:rsidR="00A65CAF">
              <w:rPr>
                <w:noProof/>
                <w:webHidden/>
              </w:rPr>
              <w:fldChar w:fldCharType="separate"/>
            </w:r>
            <w:r w:rsidR="00C010E8">
              <w:rPr>
                <w:noProof/>
                <w:webHidden/>
              </w:rPr>
              <w:t>3</w:t>
            </w:r>
            <w:r w:rsidR="00A65CAF">
              <w:rPr>
                <w:noProof/>
                <w:webHidden/>
              </w:rPr>
              <w:fldChar w:fldCharType="end"/>
            </w:r>
          </w:hyperlink>
        </w:p>
        <w:p w14:paraId="359B9B4F" w14:textId="4487E8F3" w:rsidR="00A65CAF" w:rsidRDefault="00000000" w:rsidP="00A65CA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95991094" w:history="1">
            <w:r w:rsidR="00A65CAF" w:rsidRPr="00173891">
              <w:rPr>
                <w:rStyle w:val="af4"/>
                <w:b/>
                <w:noProof/>
              </w:rPr>
              <w:t>2.</w:t>
            </w:r>
            <w:r w:rsidR="00A65CAF">
              <w:rPr>
                <w:rFonts w:eastAsiaTheme="minorEastAsia"/>
                <w:noProof/>
                <w:lang w:eastAsia="ru-RU"/>
              </w:rPr>
              <w:tab/>
            </w:r>
            <w:r w:rsidR="00A65CAF" w:rsidRPr="00173891">
              <w:rPr>
                <w:rStyle w:val="af4"/>
                <w:b/>
                <w:noProof/>
              </w:rPr>
              <w:t>СИСТЕМА МЕР ВОЗДЕЙСТВИЯ.</w:t>
            </w:r>
            <w:r w:rsidR="00A65CAF">
              <w:rPr>
                <w:noProof/>
                <w:webHidden/>
              </w:rPr>
              <w:tab/>
            </w:r>
            <w:r w:rsidR="00A65CAF">
              <w:rPr>
                <w:noProof/>
                <w:webHidden/>
              </w:rPr>
              <w:fldChar w:fldCharType="begin"/>
            </w:r>
            <w:r w:rsidR="00A65CAF">
              <w:rPr>
                <w:noProof/>
                <w:webHidden/>
              </w:rPr>
              <w:instrText xml:space="preserve"> PAGEREF _Toc95991094 \h </w:instrText>
            </w:r>
            <w:r w:rsidR="00A65CAF">
              <w:rPr>
                <w:noProof/>
                <w:webHidden/>
              </w:rPr>
            </w:r>
            <w:r w:rsidR="00A65CAF">
              <w:rPr>
                <w:noProof/>
                <w:webHidden/>
              </w:rPr>
              <w:fldChar w:fldCharType="separate"/>
            </w:r>
            <w:r w:rsidR="00C010E8">
              <w:rPr>
                <w:noProof/>
                <w:webHidden/>
              </w:rPr>
              <w:t>5</w:t>
            </w:r>
            <w:r w:rsidR="00A65CAF">
              <w:rPr>
                <w:noProof/>
                <w:webHidden/>
              </w:rPr>
              <w:fldChar w:fldCharType="end"/>
            </w:r>
          </w:hyperlink>
        </w:p>
        <w:p w14:paraId="2DA1FC65" w14:textId="092EAB06" w:rsidR="00A65CAF" w:rsidRDefault="00000000" w:rsidP="00A65CA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95991095" w:history="1">
            <w:r w:rsidR="00A65CAF" w:rsidRPr="00173891">
              <w:rPr>
                <w:rStyle w:val="af4"/>
                <w:b/>
                <w:noProof/>
              </w:rPr>
              <w:t>3.</w:t>
            </w:r>
            <w:r w:rsidR="00A65CAF">
              <w:rPr>
                <w:rFonts w:eastAsiaTheme="minorEastAsia"/>
                <w:noProof/>
                <w:lang w:eastAsia="ru-RU"/>
              </w:rPr>
              <w:tab/>
            </w:r>
            <w:r w:rsidR="00A65CAF" w:rsidRPr="00173891">
              <w:rPr>
                <w:rStyle w:val="af4"/>
                <w:b/>
                <w:noProof/>
              </w:rPr>
              <w:t>ОСНОВАНИЯ ПРИМЕНЕНИЯ МЕР ВОЗДЕЙСТВИЯ.</w:t>
            </w:r>
            <w:r w:rsidR="00A65CAF">
              <w:rPr>
                <w:noProof/>
                <w:webHidden/>
              </w:rPr>
              <w:tab/>
            </w:r>
            <w:r w:rsidR="00A65CAF">
              <w:rPr>
                <w:noProof/>
                <w:webHidden/>
              </w:rPr>
              <w:fldChar w:fldCharType="begin"/>
            </w:r>
            <w:r w:rsidR="00A65CAF">
              <w:rPr>
                <w:noProof/>
                <w:webHidden/>
              </w:rPr>
              <w:instrText xml:space="preserve"> PAGEREF _Toc95991095 \h </w:instrText>
            </w:r>
            <w:r w:rsidR="00A65CAF">
              <w:rPr>
                <w:noProof/>
                <w:webHidden/>
              </w:rPr>
            </w:r>
            <w:r w:rsidR="00A65CAF">
              <w:rPr>
                <w:noProof/>
                <w:webHidden/>
              </w:rPr>
              <w:fldChar w:fldCharType="separate"/>
            </w:r>
            <w:r w:rsidR="00C010E8">
              <w:rPr>
                <w:noProof/>
                <w:webHidden/>
              </w:rPr>
              <w:t>5</w:t>
            </w:r>
            <w:r w:rsidR="00A65CAF">
              <w:rPr>
                <w:noProof/>
                <w:webHidden/>
              </w:rPr>
              <w:fldChar w:fldCharType="end"/>
            </w:r>
          </w:hyperlink>
        </w:p>
        <w:p w14:paraId="3A5C683D" w14:textId="30F52A9F" w:rsidR="00A65CAF" w:rsidRDefault="00000000" w:rsidP="00A65CA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95991096" w:history="1">
            <w:r w:rsidR="00A65CAF" w:rsidRPr="00173891">
              <w:rPr>
                <w:rStyle w:val="af4"/>
                <w:b/>
                <w:noProof/>
              </w:rPr>
              <w:t>4.</w:t>
            </w:r>
            <w:r w:rsidR="00A65CAF">
              <w:rPr>
                <w:rFonts w:eastAsiaTheme="minorEastAsia"/>
                <w:noProof/>
                <w:lang w:eastAsia="ru-RU"/>
              </w:rPr>
              <w:tab/>
            </w:r>
            <w:r w:rsidR="00A65CAF" w:rsidRPr="00173891">
              <w:rPr>
                <w:rStyle w:val="af4"/>
                <w:b/>
                <w:noProof/>
              </w:rPr>
              <w:t>ПОРЯДОК</w:t>
            </w:r>
            <w:r w:rsidR="00A65CAF" w:rsidRPr="00173891">
              <w:rPr>
                <w:rStyle w:val="af4"/>
                <w:noProof/>
              </w:rPr>
              <w:t xml:space="preserve"> </w:t>
            </w:r>
            <w:r w:rsidR="00A65CAF" w:rsidRPr="00173891">
              <w:rPr>
                <w:rStyle w:val="af4"/>
                <w:b/>
                <w:noProof/>
              </w:rPr>
              <w:t>ПРОИЗВОДСТВА ПО ДЕЛАМ О ДИСЦИПЛИНАРНЫХ НАРУШЕНИЯХ И РАССМОТРЕНИЯ ДЕЛ О ПРИМЕНЕНИИ МЕР ВОЗДЕЙСТВИЯ (ДЕЛ О О ПРИМЕНЕНИИ МЕР ВОЗДЕЙСТВИЯ).</w:t>
            </w:r>
            <w:r w:rsidR="00A65CAF">
              <w:rPr>
                <w:noProof/>
                <w:webHidden/>
              </w:rPr>
              <w:tab/>
            </w:r>
            <w:r w:rsidR="00A65CAF">
              <w:rPr>
                <w:noProof/>
                <w:webHidden/>
              </w:rPr>
              <w:fldChar w:fldCharType="begin"/>
            </w:r>
            <w:r w:rsidR="00A65CAF">
              <w:rPr>
                <w:noProof/>
                <w:webHidden/>
              </w:rPr>
              <w:instrText xml:space="preserve"> PAGEREF _Toc95991096 \h </w:instrText>
            </w:r>
            <w:r w:rsidR="00A65CAF">
              <w:rPr>
                <w:noProof/>
                <w:webHidden/>
              </w:rPr>
            </w:r>
            <w:r w:rsidR="00A65CAF">
              <w:rPr>
                <w:noProof/>
                <w:webHidden/>
              </w:rPr>
              <w:fldChar w:fldCharType="separate"/>
            </w:r>
            <w:r w:rsidR="00C010E8">
              <w:rPr>
                <w:noProof/>
                <w:webHidden/>
              </w:rPr>
              <w:t>8</w:t>
            </w:r>
            <w:r w:rsidR="00A65CAF">
              <w:rPr>
                <w:noProof/>
                <w:webHidden/>
              </w:rPr>
              <w:fldChar w:fldCharType="end"/>
            </w:r>
          </w:hyperlink>
        </w:p>
        <w:p w14:paraId="0617B2D2" w14:textId="2CF2D7A8" w:rsidR="00A65CAF" w:rsidRDefault="00000000" w:rsidP="00A65CA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95991097" w:history="1">
            <w:r w:rsidR="00A65CAF" w:rsidRPr="00173891">
              <w:rPr>
                <w:rStyle w:val="af4"/>
                <w:b/>
                <w:noProof/>
              </w:rPr>
              <w:t>5.</w:t>
            </w:r>
            <w:r w:rsidR="00A65CAF">
              <w:rPr>
                <w:rFonts w:eastAsiaTheme="minorEastAsia"/>
                <w:noProof/>
                <w:lang w:eastAsia="ru-RU"/>
              </w:rPr>
              <w:tab/>
            </w:r>
            <w:r w:rsidR="00A65CAF" w:rsidRPr="00173891">
              <w:rPr>
                <w:rStyle w:val="af4"/>
                <w:b/>
                <w:noProof/>
              </w:rPr>
              <w:t>ПОРЯДОК ВЕДЕНИЯ ДЕЛ О ПРИМЕНЕНИИ МЕР ВОЗДЕЙСТВИЯ.</w:t>
            </w:r>
            <w:r w:rsidR="00A65CAF">
              <w:rPr>
                <w:noProof/>
                <w:webHidden/>
              </w:rPr>
              <w:tab/>
            </w:r>
            <w:r w:rsidR="00A65CAF">
              <w:rPr>
                <w:noProof/>
                <w:webHidden/>
              </w:rPr>
              <w:fldChar w:fldCharType="begin"/>
            </w:r>
            <w:r w:rsidR="00A65CAF">
              <w:rPr>
                <w:noProof/>
                <w:webHidden/>
              </w:rPr>
              <w:instrText xml:space="preserve"> PAGEREF _Toc95991097 \h </w:instrText>
            </w:r>
            <w:r w:rsidR="00A65CAF">
              <w:rPr>
                <w:noProof/>
                <w:webHidden/>
              </w:rPr>
            </w:r>
            <w:r w:rsidR="00A65CAF">
              <w:rPr>
                <w:noProof/>
                <w:webHidden/>
              </w:rPr>
              <w:fldChar w:fldCharType="separate"/>
            </w:r>
            <w:r w:rsidR="00C010E8">
              <w:rPr>
                <w:noProof/>
                <w:webHidden/>
              </w:rPr>
              <w:t>13</w:t>
            </w:r>
            <w:r w:rsidR="00A65CAF">
              <w:rPr>
                <w:noProof/>
                <w:webHidden/>
              </w:rPr>
              <w:fldChar w:fldCharType="end"/>
            </w:r>
          </w:hyperlink>
        </w:p>
        <w:p w14:paraId="5633E0C7" w14:textId="17F508F2" w:rsidR="00A65CAF" w:rsidRDefault="00000000" w:rsidP="00A65CA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95991098" w:history="1">
            <w:r w:rsidR="00A65CAF" w:rsidRPr="00173891">
              <w:rPr>
                <w:rStyle w:val="af4"/>
                <w:b/>
                <w:noProof/>
              </w:rPr>
              <w:t>6.</w:t>
            </w:r>
            <w:r w:rsidR="00A65CAF">
              <w:rPr>
                <w:rFonts w:eastAsiaTheme="minorEastAsia"/>
                <w:noProof/>
                <w:lang w:eastAsia="ru-RU"/>
              </w:rPr>
              <w:tab/>
            </w:r>
            <w:r w:rsidR="00A65CAF" w:rsidRPr="00173891">
              <w:rPr>
                <w:rStyle w:val="af4"/>
                <w:b/>
                <w:noProof/>
              </w:rPr>
              <w:t>ПРАВА ЧЛЕНА АССОЦИАЦИИ ПРИ РАССМОТРЕНИИ ДЕЛ О ПРИМЕНЕНИИ МЕР ВОЗДЕЙСТВИЯ. ОБЖАЛОВАНИЕ РЕШЕНИЙ.</w:t>
            </w:r>
            <w:r w:rsidR="00A65CAF">
              <w:rPr>
                <w:noProof/>
                <w:webHidden/>
              </w:rPr>
              <w:tab/>
            </w:r>
            <w:r w:rsidR="00A65CAF">
              <w:rPr>
                <w:noProof/>
                <w:webHidden/>
              </w:rPr>
              <w:fldChar w:fldCharType="begin"/>
            </w:r>
            <w:r w:rsidR="00A65CAF">
              <w:rPr>
                <w:noProof/>
                <w:webHidden/>
              </w:rPr>
              <w:instrText xml:space="preserve"> PAGEREF _Toc95991098 \h </w:instrText>
            </w:r>
            <w:r w:rsidR="00A65CAF">
              <w:rPr>
                <w:noProof/>
                <w:webHidden/>
              </w:rPr>
            </w:r>
            <w:r w:rsidR="00A65CAF">
              <w:rPr>
                <w:noProof/>
                <w:webHidden/>
              </w:rPr>
              <w:fldChar w:fldCharType="separate"/>
            </w:r>
            <w:r w:rsidR="00C010E8">
              <w:rPr>
                <w:noProof/>
                <w:webHidden/>
              </w:rPr>
              <w:t>15</w:t>
            </w:r>
            <w:r w:rsidR="00A65CAF">
              <w:rPr>
                <w:noProof/>
                <w:webHidden/>
              </w:rPr>
              <w:fldChar w:fldCharType="end"/>
            </w:r>
          </w:hyperlink>
        </w:p>
        <w:p w14:paraId="1F431EDE" w14:textId="72AC2507" w:rsidR="00A65CAF" w:rsidRDefault="00000000" w:rsidP="00A65CA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95991099" w:history="1">
            <w:r w:rsidR="00A65CAF" w:rsidRPr="00173891">
              <w:rPr>
                <w:rStyle w:val="af4"/>
                <w:b/>
                <w:noProof/>
              </w:rPr>
              <w:t>7.</w:t>
            </w:r>
            <w:r w:rsidR="00A65CAF">
              <w:rPr>
                <w:rFonts w:eastAsiaTheme="minorEastAsia"/>
                <w:noProof/>
                <w:lang w:eastAsia="ru-RU"/>
              </w:rPr>
              <w:tab/>
            </w:r>
            <w:r w:rsidR="00A65CAF" w:rsidRPr="00173891">
              <w:rPr>
                <w:rStyle w:val="af4"/>
                <w:b/>
                <w:noProof/>
              </w:rPr>
              <w:t>ВЗАИМОДЕЙСТВИЕ СРО С БАНКОМ РОССИИ ПО ВОПРОСАМ ПРИМЕНЕНИЯ МЕР В ОТНОШЕНИИ СВОИХ ЧЛЕНОВ</w:t>
            </w:r>
            <w:r w:rsidR="00A65CAF">
              <w:rPr>
                <w:noProof/>
                <w:webHidden/>
              </w:rPr>
              <w:tab/>
            </w:r>
            <w:r w:rsidR="00A65CAF">
              <w:rPr>
                <w:noProof/>
                <w:webHidden/>
              </w:rPr>
              <w:fldChar w:fldCharType="begin"/>
            </w:r>
            <w:r w:rsidR="00A65CAF">
              <w:rPr>
                <w:noProof/>
                <w:webHidden/>
              </w:rPr>
              <w:instrText xml:space="preserve"> PAGEREF _Toc95991099 \h </w:instrText>
            </w:r>
            <w:r w:rsidR="00A65CAF">
              <w:rPr>
                <w:noProof/>
                <w:webHidden/>
              </w:rPr>
            </w:r>
            <w:r w:rsidR="00A65CAF">
              <w:rPr>
                <w:noProof/>
                <w:webHidden/>
              </w:rPr>
              <w:fldChar w:fldCharType="separate"/>
            </w:r>
            <w:r w:rsidR="00C010E8">
              <w:rPr>
                <w:noProof/>
                <w:webHidden/>
              </w:rPr>
              <w:t>16</w:t>
            </w:r>
            <w:r w:rsidR="00A65CAF">
              <w:rPr>
                <w:noProof/>
                <w:webHidden/>
              </w:rPr>
              <w:fldChar w:fldCharType="end"/>
            </w:r>
          </w:hyperlink>
        </w:p>
        <w:p w14:paraId="498F963C" w14:textId="3D723D92" w:rsidR="00A65CAF" w:rsidRDefault="00000000" w:rsidP="00A65CAF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95991101" w:history="1">
            <w:r w:rsidR="00A65CAF" w:rsidRPr="00173891">
              <w:rPr>
                <w:rStyle w:val="af4"/>
                <w:b/>
                <w:noProof/>
              </w:rPr>
              <w:t>8.</w:t>
            </w:r>
            <w:r w:rsidR="00A65CAF">
              <w:rPr>
                <w:rFonts w:eastAsiaTheme="minorEastAsia"/>
                <w:noProof/>
                <w:lang w:eastAsia="ru-RU"/>
              </w:rPr>
              <w:tab/>
            </w:r>
            <w:r w:rsidR="00A65CAF" w:rsidRPr="00173891">
              <w:rPr>
                <w:rStyle w:val="af4"/>
                <w:b/>
                <w:noProof/>
              </w:rPr>
              <w:t>ЗАКЛЮЧИТЕЛЬНЫЕ ПОЛОЖЕНИЯ</w:t>
            </w:r>
            <w:r w:rsidR="00A65CAF">
              <w:rPr>
                <w:noProof/>
                <w:webHidden/>
              </w:rPr>
              <w:tab/>
            </w:r>
            <w:r w:rsidR="00A65CAF">
              <w:rPr>
                <w:noProof/>
                <w:webHidden/>
              </w:rPr>
              <w:fldChar w:fldCharType="begin"/>
            </w:r>
            <w:r w:rsidR="00A65CAF">
              <w:rPr>
                <w:noProof/>
                <w:webHidden/>
              </w:rPr>
              <w:instrText xml:space="preserve"> PAGEREF _Toc95991101 \h </w:instrText>
            </w:r>
            <w:r w:rsidR="00A65CAF">
              <w:rPr>
                <w:noProof/>
                <w:webHidden/>
              </w:rPr>
            </w:r>
            <w:r w:rsidR="00A65CAF">
              <w:rPr>
                <w:noProof/>
                <w:webHidden/>
              </w:rPr>
              <w:fldChar w:fldCharType="separate"/>
            </w:r>
            <w:r w:rsidR="00C010E8">
              <w:rPr>
                <w:noProof/>
                <w:webHidden/>
              </w:rPr>
              <w:t>18</w:t>
            </w:r>
            <w:r w:rsidR="00A65CAF">
              <w:rPr>
                <w:noProof/>
                <w:webHidden/>
              </w:rPr>
              <w:fldChar w:fldCharType="end"/>
            </w:r>
          </w:hyperlink>
        </w:p>
        <w:p w14:paraId="392D8B38" w14:textId="340493FB" w:rsidR="005C22E5" w:rsidRPr="00CF5DAD" w:rsidRDefault="00C96C80" w:rsidP="00DF10C9">
          <w:pPr>
            <w:ind w:hanging="284"/>
            <w:rPr>
              <w:b/>
              <w:bCs/>
              <w:sz w:val="24"/>
              <w:szCs w:val="24"/>
            </w:rPr>
          </w:pPr>
          <w:r w:rsidRPr="00CF5DAD">
            <w:rPr>
              <w:bCs/>
              <w:sz w:val="24"/>
              <w:szCs w:val="24"/>
            </w:rPr>
            <w:fldChar w:fldCharType="end"/>
          </w:r>
          <w:r w:rsidR="005C22E5" w:rsidRPr="00CF5DAD">
            <w:rPr>
              <w:b/>
              <w:bCs/>
              <w:sz w:val="24"/>
              <w:szCs w:val="24"/>
            </w:rPr>
            <w:br w:type="page"/>
          </w:r>
        </w:p>
        <w:p w14:paraId="2342B95D" w14:textId="77777777" w:rsidR="00420A3C" w:rsidRPr="00CF5DAD" w:rsidRDefault="00000000" w:rsidP="006635DC">
          <w:pPr>
            <w:rPr>
              <w:sz w:val="24"/>
              <w:szCs w:val="24"/>
            </w:rPr>
          </w:pPr>
        </w:p>
      </w:sdtContent>
    </w:sdt>
    <w:p w14:paraId="51CDEC57" w14:textId="0848958A" w:rsidR="00920875" w:rsidRPr="00016123" w:rsidRDefault="009D64E1" w:rsidP="006635DC">
      <w:pPr>
        <w:spacing w:after="60"/>
        <w:jc w:val="both"/>
        <w:outlineLvl w:val="0"/>
        <w:rPr>
          <w:b/>
          <w:sz w:val="24"/>
          <w:szCs w:val="24"/>
        </w:rPr>
      </w:pPr>
      <w:r w:rsidRPr="00016123">
        <w:rPr>
          <w:b/>
          <w:sz w:val="24"/>
          <w:szCs w:val="24"/>
        </w:rPr>
        <w:t xml:space="preserve"> </w:t>
      </w:r>
      <w:bookmarkStart w:id="0" w:name="_Toc95991093"/>
      <w:r w:rsidRPr="00016123">
        <w:rPr>
          <w:b/>
          <w:sz w:val="24"/>
          <w:szCs w:val="24"/>
        </w:rPr>
        <w:t xml:space="preserve">1. </w:t>
      </w:r>
      <w:r w:rsidR="00920875" w:rsidRPr="00016123">
        <w:rPr>
          <w:b/>
          <w:sz w:val="24"/>
          <w:szCs w:val="24"/>
        </w:rPr>
        <w:t>ОБЩИЕ ПОЛОЖЕНИЯ</w:t>
      </w:r>
      <w:r w:rsidR="00B30D43">
        <w:rPr>
          <w:b/>
          <w:sz w:val="24"/>
          <w:szCs w:val="24"/>
        </w:rPr>
        <w:t>.</w:t>
      </w:r>
      <w:bookmarkEnd w:id="0"/>
    </w:p>
    <w:p w14:paraId="63F0B15A" w14:textId="5B820A17" w:rsidR="00920875" w:rsidRPr="00437615" w:rsidRDefault="009D64E1" w:rsidP="006635DC">
      <w:pPr>
        <w:pStyle w:val="ab"/>
        <w:numPr>
          <w:ilvl w:val="1"/>
          <w:numId w:val="1"/>
        </w:numPr>
        <w:spacing w:after="60"/>
        <w:ind w:left="0" w:firstLine="0"/>
        <w:jc w:val="both"/>
        <w:rPr>
          <w:sz w:val="24"/>
          <w:szCs w:val="24"/>
        </w:rPr>
      </w:pPr>
      <w:r w:rsidRPr="00437615">
        <w:rPr>
          <w:sz w:val="24"/>
          <w:szCs w:val="24"/>
        </w:rPr>
        <w:t xml:space="preserve">Настоящий </w:t>
      </w:r>
      <w:r w:rsidR="00920875" w:rsidRPr="00437615">
        <w:rPr>
          <w:sz w:val="24"/>
          <w:szCs w:val="24"/>
        </w:rPr>
        <w:t>стандарт «Система мер воздействия и порядок их применения за</w:t>
      </w:r>
      <w:r w:rsidR="00CC7F00" w:rsidRPr="00437615">
        <w:rPr>
          <w:sz w:val="24"/>
          <w:szCs w:val="24"/>
        </w:rPr>
        <w:t xml:space="preserve"> </w:t>
      </w:r>
      <w:r w:rsidR="00920875" w:rsidRPr="00437615">
        <w:rPr>
          <w:sz w:val="24"/>
          <w:szCs w:val="24"/>
        </w:rPr>
        <w:t xml:space="preserve">несоблюдение членами </w:t>
      </w:r>
      <w:r w:rsidR="007531E4">
        <w:rPr>
          <w:sz w:val="24"/>
          <w:szCs w:val="24"/>
        </w:rPr>
        <w:t xml:space="preserve">(далее «СКПК») </w:t>
      </w:r>
      <w:r w:rsidR="004B29D3" w:rsidRPr="00437615">
        <w:rPr>
          <w:sz w:val="24"/>
          <w:szCs w:val="24"/>
        </w:rPr>
        <w:t>Межрегиональной ассоциации сельскохозяйственных кредитных потребительских кооперативов</w:t>
      </w:r>
      <w:r w:rsidR="00A26B80" w:rsidRPr="00437615">
        <w:rPr>
          <w:sz w:val="24"/>
          <w:szCs w:val="24"/>
        </w:rPr>
        <w:t xml:space="preserve"> </w:t>
      </w:r>
      <w:r w:rsidR="004B29D3" w:rsidRPr="00437615">
        <w:rPr>
          <w:sz w:val="24"/>
          <w:szCs w:val="24"/>
        </w:rPr>
        <w:t xml:space="preserve"> </w:t>
      </w:r>
      <w:r w:rsidR="00A26B80" w:rsidRPr="00437615">
        <w:rPr>
          <w:sz w:val="24"/>
          <w:szCs w:val="24"/>
        </w:rPr>
        <w:t>«</w:t>
      </w:r>
      <w:r w:rsidRPr="00437615">
        <w:rPr>
          <w:sz w:val="24"/>
          <w:szCs w:val="24"/>
        </w:rPr>
        <w:t>Единство</w:t>
      </w:r>
      <w:r w:rsidR="00A26B80" w:rsidRPr="00437615">
        <w:rPr>
          <w:sz w:val="24"/>
          <w:szCs w:val="24"/>
        </w:rPr>
        <w:t>»</w:t>
      </w:r>
      <w:r w:rsidR="00920875" w:rsidRPr="00437615">
        <w:rPr>
          <w:sz w:val="24"/>
          <w:szCs w:val="24"/>
        </w:rPr>
        <w:t xml:space="preserve"> требований базовых стандартов,</w:t>
      </w:r>
      <w:r w:rsidR="0051200E" w:rsidRPr="00437615">
        <w:rPr>
          <w:sz w:val="24"/>
          <w:szCs w:val="24"/>
        </w:rPr>
        <w:t xml:space="preserve"> </w:t>
      </w:r>
      <w:r w:rsidR="00920875" w:rsidRPr="00437615">
        <w:rPr>
          <w:sz w:val="24"/>
          <w:szCs w:val="24"/>
        </w:rPr>
        <w:t>внутренних стандартов и иных внутренних документов</w:t>
      </w:r>
      <w:r w:rsidR="00990CF7" w:rsidRPr="00437615">
        <w:rPr>
          <w:sz w:val="24"/>
          <w:szCs w:val="24"/>
        </w:rPr>
        <w:t xml:space="preserve"> Ассоциации,</w:t>
      </w:r>
      <w:r w:rsidR="00990CF7" w:rsidRPr="00437615">
        <w:rPr>
          <w:sz w:val="32"/>
          <w:szCs w:val="32"/>
        </w:rPr>
        <w:t xml:space="preserve"> </w:t>
      </w:r>
      <w:r w:rsidR="00990CF7" w:rsidRPr="00437615">
        <w:rPr>
          <w:sz w:val="24"/>
          <w:szCs w:val="24"/>
        </w:rPr>
        <w:t>Федерального закона от 08.12.1995 №193-ФЗ «О сельскохозяйственной кооперации» и принятых в соответствии с ним нормативных актов Банка России</w:t>
      </w:r>
      <w:r w:rsidR="00920875" w:rsidRPr="00437615">
        <w:rPr>
          <w:sz w:val="24"/>
          <w:szCs w:val="24"/>
        </w:rPr>
        <w:t>»</w:t>
      </w:r>
      <w:r w:rsidR="0051200E" w:rsidRPr="00437615">
        <w:rPr>
          <w:sz w:val="24"/>
          <w:szCs w:val="24"/>
        </w:rPr>
        <w:t xml:space="preserve"> </w:t>
      </w:r>
      <w:r w:rsidR="00920875" w:rsidRPr="00437615">
        <w:rPr>
          <w:sz w:val="24"/>
          <w:szCs w:val="24"/>
        </w:rPr>
        <w:t>разработан и утвержден в соответствии с требованиями Федерального закона от 13 июля 2015</w:t>
      </w:r>
      <w:r w:rsidR="0051200E" w:rsidRPr="00437615">
        <w:rPr>
          <w:sz w:val="24"/>
          <w:szCs w:val="24"/>
        </w:rPr>
        <w:t xml:space="preserve"> </w:t>
      </w:r>
      <w:r w:rsidR="00920875" w:rsidRPr="00437615">
        <w:rPr>
          <w:sz w:val="24"/>
          <w:szCs w:val="24"/>
        </w:rPr>
        <w:t>г. № 223-ФЗ «О саморегулируемых организациях в сфере финансового рынка» (именуемого в дальнейшем «</w:t>
      </w:r>
      <w:bookmarkStart w:id="1" w:name="_Hlk95987497"/>
      <w:r w:rsidR="00920875" w:rsidRPr="00437615">
        <w:rPr>
          <w:sz w:val="24"/>
          <w:szCs w:val="24"/>
        </w:rPr>
        <w:t>Федеральный</w:t>
      </w:r>
      <w:r w:rsidR="0051200E" w:rsidRPr="00437615">
        <w:rPr>
          <w:sz w:val="24"/>
          <w:szCs w:val="24"/>
        </w:rPr>
        <w:t xml:space="preserve"> </w:t>
      </w:r>
      <w:r w:rsidR="00920875" w:rsidRPr="00437615">
        <w:rPr>
          <w:sz w:val="24"/>
          <w:szCs w:val="24"/>
        </w:rPr>
        <w:t xml:space="preserve">закон «О </w:t>
      </w:r>
      <w:r w:rsidR="00A013F1" w:rsidRPr="00437615">
        <w:rPr>
          <w:sz w:val="24"/>
          <w:szCs w:val="24"/>
        </w:rPr>
        <w:t>с</w:t>
      </w:r>
      <w:r w:rsidR="00920875" w:rsidRPr="00437615">
        <w:rPr>
          <w:sz w:val="24"/>
          <w:szCs w:val="24"/>
        </w:rPr>
        <w:t>аморегулируемых организациях в сфере финансового рынка</w:t>
      </w:r>
      <w:bookmarkEnd w:id="1"/>
      <w:r w:rsidR="00920875" w:rsidRPr="00437615">
        <w:rPr>
          <w:sz w:val="24"/>
          <w:szCs w:val="24"/>
        </w:rPr>
        <w:t xml:space="preserve">») </w:t>
      </w:r>
      <w:r w:rsidR="0037355C" w:rsidRPr="00437615">
        <w:rPr>
          <w:sz w:val="24"/>
          <w:szCs w:val="24"/>
        </w:rPr>
        <w:t xml:space="preserve">и Федерального закона от 8 декабря 1995 года № 193-ФЗ «О сельскохозяйственной кооперации» (далее - Федеральный закон «О сельскохозяйственной кооперации») </w:t>
      </w:r>
      <w:r w:rsidR="00920875" w:rsidRPr="00437615">
        <w:rPr>
          <w:sz w:val="24"/>
          <w:szCs w:val="24"/>
        </w:rPr>
        <w:t>на основании Устава</w:t>
      </w:r>
      <w:r w:rsidR="0051200E" w:rsidRPr="00437615">
        <w:rPr>
          <w:sz w:val="24"/>
          <w:szCs w:val="24"/>
        </w:rPr>
        <w:t xml:space="preserve"> </w:t>
      </w:r>
      <w:r w:rsidR="00C701F4" w:rsidRPr="00437615">
        <w:rPr>
          <w:sz w:val="24"/>
          <w:szCs w:val="24"/>
        </w:rPr>
        <w:t>Межрегиональной а</w:t>
      </w:r>
      <w:r w:rsidR="00920875" w:rsidRPr="00437615">
        <w:rPr>
          <w:sz w:val="24"/>
          <w:szCs w:val="24"/>
        </w:rPr>
        <w:t xml:space="preserve">ссоциации </w:t>
      </w:r>
      <w:r w:rsidR="00A26B80" w:rsidRPr="00437615">
        <w:rPr>
          <w:sz w:val="24"/>
          <w:szCs w:val="24"/>
        </w:rPr>
        <w:t>сельскохозяйственных</w:t>
      </w:r>
      <w:r w:rsidR="00920875" w:rsidRPr="00437615">
        <w:rPr>
          <w:sz w:val="24"/>
          <w:szCs w:val="24"/>
        </w:rPr>
        <w:t xml:space="preserve"> кредитных потребительских кооперативов</w:t>
      </w:r>
      <w:r w:rsidR="0051200E" w:rsidRPr="00437615">
        <w:rPr>
          <w:sz w:val="24"/>
          <w:szCs w:val="24"/>
        </w:rPr>
        <w:t xml:space="preserve"> </w:t>
      </w:r>
      <w:r w:rsidR="00920875" w:rsidRPr="00437615">
        <w:rPr>
          <w:sz w:val="24"/>
          <w:szCs w:val="24"/>
        </w:rPr>
        <w:t>«</w:t>
      </w:r>
      <w:r w:rsidR="0037355C" w:rsidRPr="00437615">
        <w:rPr>
          <w:sz w:val="24"/>
          <w:szCs w:val="24"/>
        </w:rPr>
        <w:t>Единство</w:t>
      </w:r>
      <w:r w:rsidR="00920875" w:rsidRPr="00437615">
        <w:rPr>
          <w:sz w:val="24"/>
          <w:szCs w:val="24"/>
        </w:rPr>
        <w:t xml:space="preserve">» (именуемой в дальнейшем </w:t>
      </w:r>
      <w:r w:rsidR="00A26B80" w:rsidRPr="00437615">
        <w:rPr>
          <w:sz w:val="24"/>
          <w:szCs w:val="24"/>
        </w:rPr>
        <w:t>«Ассоциация»</w:t>
      </w:r>
      <w:r w:rsidR="00920875" w:rsidRPr="00437615">
        <w:rPr>
          <w:sz w:val="24"/>
          <w:szCs w:val="24"/>
        </w:rPr>
        <w:t>)</w:t>
      </w:r>
      <w:r w:rsidR="004C5E35" w:rsidRPr="00437615">
        <w:rPr>
          <w:sz w:val="24"/>
          <w:szCs w:val="24"/>
        </w:rPr>
        <w:t xml:space="preserve"> и нормативных актов Банка России</w:t>
      </w:r>
      <w:r w:rsidR="00920875" w:rsidRPr="00437615">
        <w:rPr>
          <w:sz w:val="24"/>
          <w:szCs w:val="24"/>
        </w:rPr>
        <w:t>.</w:t>
      </w:r>
    </w:p>
    <w:p w14:paraId="23D0AB2E" w14:textId="20495FC2" w:rsidR="00A013F1" w:rsidRPr="001C7883" w:rsidRDefault="00920875" w:rsidP="006635DC">
      <w:pPr>
        <w:pStyle w:val="ab"/>
        <w:numPr>
          <w:ilvl w:val="1"/>
          <w:numId w:val="1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1C7883">
        <w:rPr>
          <w:sz w:val="24"/>
          <w:szCs w:val="24"/>
        </w:rPr>
        <w:t>Внутренний стандарт «Система мер воздействия и порядок их применения за</w:t>
      </w:r>
      <w:r w:rsidR="00CC7F00" w:rsidRPr="001C7883">
        <w:rPr>
          <w:sz w:val="24"/>
          <w:szCs w:val="24"/>
        </w:rPr>
        <w:t xml:space="preserve"> </w:t>
      </w:r>
      <w:r w:rsidRPr="001C7883">
        <w:rPr>
          <w:sz w:val="24"/>
          <w:szCs w:val="24"/>
        </w:rPr>
        <w:t xml:space="preserve">несоблюдение членами </w:t>
      </w:r>
      <w:r w:rsidR="004B29D3" w:rsidRPr="001C7883">
        <w:rPr>
          <w:sz w:val="24"/>
          <w:szCs w:val="24"/>
        </w:rPr>
        <w:t>Межрегиональной ассоциации сельскохозяйственных кредитных потребительских кооперативов</w:t>
      </w:r>
      <w:r w:rsidR="00A26B80" w:rsidRPr="001C7883">
        <w:rPr>
          <w:sz w:val="24"/>
          <w:szCs w:val="24"/>
        </w:rPr>
        <w:t xml:space="preserve"> «</w:t>
      </w:r>
      <w:r w:rsidR="005042A2" w:rsidRPr="001C7883">
        <w:rPr>
          <w:sz w:val="24"/>
          <w:szCs w:val="24"/>
        </w:rPr>
        <w:t>Единство</w:t>
      </w:r>
      <w:r w:rsidR="00A26B80" w:rsidRPr="001C7883">
        <w:rPr>
          <w:sz w:val="24"/>
          <w:szCs w:val="24"/>
        </w:rPr>
        <w:t>»</w:t>
      </w:r>
      <w:r w:rsidRPr="001C7883">
        <w:rPr>
          <w:sz w:val="24"/>
          <w:szCs w:val="24"/>
        </w:rPr>
        <w:t xml:space="preserve"> требований базовых стандартов,</w:t>
      </w:r>
      <w:r w:rsidR="0051200E" w:rsidRPr="001C7883">
        <w:rPr>
          <w:sz w:val="24"/>
          <w:szCs w:val="24"/>
        </w:rPr>
        <w:t xml:space="preserve"> </w:t>
      </w:r>
      <w:r w:rsidRPr="001C7883">
        <w:rPr>
          <w:sz w:val="24"/>
          <w:szCs w:val="24"/>
        </w:rPr>
        <w:t>внутренних стандартов и иных внутренних документов</w:t>
      </w:r>
      <w:r w:rsidR="0037355C" w:rsidRPr="001C7883">
        <w:rPr>
          <w:sz w:val="24"/>
          <w:szCs w:val="24"/>
        </w:rPr>
        <w:t xml:space="preserve"> Ассоциации, Федерального закона от 08.12.1995 №193-ФЗ «О сельскохозяйственной кооперации» и приняты</w:t>
      </w:r>
      <w:r w:rsidR="00484B0F" w:rsidRPr="001C7883">
        <w:rPr>
          <w:sz w:val="24"/>
          <w:szCs w:val="24"/>
        </w:rPr>
        <w:t>х</w:t>
      </w:r>
      <w:r w:rsidR="0037355C" w:rsidRPr="001C7883">
        <w:rPr>
          <w:sz w:val="24"/>
          <w:szCs w:val="24"/>
        </w:rPr>
        <w:t xml:space="preserve"> в соответствии с ним нормативны</w:t>
      </w:r>
      <w:r w:rsidR="00484B0F" w:rsidRPr="001C7883">
        <w:rPr>
          <w:sz w:val="24"/>
          <w:szCs w:val="24"/>
        </w:rPr>
        <w:t>х</w:t>
      </w:r>
      <w:r w:rsidR="0037355C" w:rsidRPr="001C7883">
        <w:rPr>
          <w:sz w:val="24"/>
          <w:szCs w:val="24"/>
        </w:rPr>
        <w:t xml:space="preserve"> акт</w:t>
      </w:r>
      <w:r w:rsidR="00484B0F" w:rsidRPr="001C7883">
        <w:rPr>
          <w:sz w:val="24"/>
          <w:szCs w:val="24"/>
        </w:rPr>
        <w:t xml:space="preserve">ов </w:t>
      </w:r>
      <w:r w:rsidR="00B521B1" w:rsidRPr="001C7883">
        <w:rPr>
          <w:sz w:val="24"/>
          <w:szCs w:val="24"/>
        </w:rPr>
        <w:t xml:space="preserve">Банка России» </w:t>
      </w:r>
      <w:r w:rsidR="0051200E" w:rsidRPr="001C7883">
        <w:rPr>
          <w:sz w:val="24"/>
          <w:szCs w:val="24"/>
        </w:rPr>
        <w:t xml:space="preserve"> </w:t>
      </w:r>
      <w:r w:rsidRPr="001C7883">
        <w:rPr>
          <w:sz w:val="24"/>
          <w:szCs w:val="24"/>
        </w:rPr>
        <w:t>(именуемый в дальнейшем – «Стандарт») устанавливает требования к членам</w:t>
      </w:r>
      <w:r w:rsidR="0051200E" w:rsidRPr="001C7883">
        <w:rPr>
          <w:sz w:val="24"/>
          <w:szCs w:val="24"/>
        </w:rPr>
        <w:t xml:space="preserve"> </w:t>
      </w:r>
      <w:r w:rsidR="00A26B80" w:rsidRPr="001C7883">
        <w:rPr>
          <w:sz w:val="24"/>
          <w:szCs w:val="24"/>
        </w:rPr>
        <w:t>Ассоци</w:t>
      </w:r>
      <w:r w:rsidRPr="001C7883">
        <w:rPr>
          <w:sz w:val="24"/>
          <w:szCs w:val="24"/>
        </w:rPr>
        <w:t xml:space="preserve">ации и регулирует отношения сторон </w:t>
      </w:r>
      <w:r w:rsidR="00A013F1" w:rsidRPr="001C7883">
        <w:rPr>
          <w:sz w:val="24"/>
          <w:szCs w:val="24"/>
        </w:rPr>
        <w:t>–</w:t>
      </w:r>
      <w:r w:rsidR="0051200E" w:rsidRPr="001C7883">
        <w:rPr>
          <w:sz w:val="24"/>
          <w:szCs w:val="24"/>
        </w:rPr>
        <w:t xml:space="preserve"> </w:t>
      </w:r>
      <w:r w:rsidR="00A26B80" w:rsidRPr="001C7883">
        <w:rPr>
          <w:sz w:val="24"/>
          <w:szCs w:val="24"/>
        </w:rPr>
        <w:t>Ассоциа</w:t>
      </w:r>
      <w:r w:rsidRPr="001C7883">
        <w:rPr>
          <w:sz w:val="24"/>
          <w:szCs w:val="24"/>
        </w:rPr>
        <w:t>ции и  членов</w:t>
      </w:r>
      <w:r w:rsidR="0051200E" w:rsidRPr="001C7883">
        <w:rPr>
          <w:sz w:val="24"/>
          <w:szCs w:val="24"/>
        </w:rPr>
        <w:t xml:space="preserve"> Ассоциации</w:t>
      </w:r>
      <w:r w:rsidRPr="001C7883">
        <w:rPr>
          <w:sz w:val="24"/>
          <w:szCs w:val="24"/>
        </w:rPr>
        <w:t xml:space="preserve">, при выявлении </w:t>
      </w:r>
      <w:r w:rsidR="00A26B80" w:rsidRPr="001C7883">
        <w:rPr>
          <w:sz w:val="24"/>
          <w:szCs w:val="24"/>
        </w:rPr>
        <w:t>Ассоциацией</w:t>
      </w:r>
      <w:r w:rsidRPr="001C7883">
        <w:rPr>
          <w:sz w:val="24"/>
          <w:szCs w:val="24"/>
        </w:rPr>
        <w:t xml:space="preserve"> оснований для</w:t>
      </w:r>
      <w:r w:rsidR="000775AF" w:rsidRPr="001C7883">
        <w:rPr>
          <w:sz w:val="24"/>
          <w:szCs w:val="24"/>
        </w:rPr>
        <w:t xml:space="preserve"> </w:t>
      </w:r>
      <w:r w:rsidRPr="001C7883">
        <w:rPr>
          <w:sz w:val="24"/>
          <w:szCs w:val="24"/>
        </w:rPr>
        <w:t xml:space="preserve">применения мер воздействия и при применении </w:t>
      </w:r>
      <w:r w:rsidR="00A26B80" w:rsidRPr="001C7883">
        <w:rPr>
          <w:sz w:val="24"/>
          <w:szCs w:val="24"/>
        </w:rPr>
        <w:t>Ассоциацией</w:t>
      </w:r>
      <w:r w:rsidRPr="001C7883">
        <w:rPr>
          <w:sz w:val="24"/>
          <w:szCs w:val="24"/>
        </w:rPr>
        <w:t xml:space="preserve"> в отношении</w:t>
      </w:r>
      <w:r w:rsidR="00CC7F00" w:rsidRPr="001C7883">
        <w:rPr>
          <w:sz w:val="24"/>
          <w:szCs w:val="24"/>
        </w:rPr>
        <w:t xml:space="preserve"> </w:t>
      </w:r>
      <w:r w:rsidRPr="001C7883">
        <w:rPr>
          <w:sz w:val="24"/>
          <w:szCs w:val="24"/>
        </w:rPr>
        <w:t>своих членов</w:t>
      </w:r>
      <w:r w:rsidR="00AE626B">
        <w:rPr>
          <w:sz w:val="24"/>
          <w:szCs w:val="24"/>
        </w:rPr>
        <w:t xml:space="preserve">, общее число членов и ассоциированных членов которых не превышает три тысячи физических лиц и (или) юридических лиц, </w:t>
      </w:r>
      <w:bookmarkStart w:id="2" w:name="_Hlk77681268"/>
      <w:r w:rsidR="00AE626B">
        <w:rPr>
          <w:sz w:val="24"/>
          <w:szCs w:val="24"/>
        </w:rPr>
        <w:t xml:space="preserve">за исключением сельскохозяйственных кредитных потребительских кооперативов – членов Ассоциации, размер активов которых превышает значение, определенное на основании подпункта 1 пункта 5 статьи 40.3 </w:t>
      </w:r>
      <w:r w:rsidR="00AE626B" w:rsidRPr="00437615">
        <w:rPr>
          <w:sz w:val="24"/>
          <w:szCs w:val="24"/>
        </w:rPr>
        <w:t>Федеральн</w:t>
      </w:r>
      <w:r w:rsidR="00AE626B">
        <w:rPr>
          <w:sz w:val="24"/>
          <w:szCs w:val="24"/>
        </w:rPr>
        <w:t>ого</w:t>
      </w:r>
      <w:r w:rsidR="00AE626B" w:rsidRPr="00437615">
        <w:rPr>
          <w:sz w:val="24"/>
          <w:szCs w:val="24"/>
        </w:rPr>
        <w:t xml:space="preserve"> закон</w:t>
      </w:r>
      <w:r w:rsidR="00AE626B">
        <w:rPr>
          <w:sz w:val="24"/>
          <w:szCs w:val="24"/>
        </w:rPr>
        <w:t>а</w:t>
      </w:r>
      <w:r w:rsidR="00AE626B" w:rsidRPr="00437615">
        <w:rPr>
          <w:sz w:val="24"/>
          <w:szCs w:val="24"/>
        </w:rPr>
        <w:t xml:space="preserve"> «О сельскохозяйственной кооперации»</w:t>
      </w:r>
      <w:bookmarkEnd w:id="2"/>
      <w:r w:rsidR="00AE626B">
        <w:rPr>
          <w:sz w:val="24"/>
          <w:szCs w:val="24"/>
        </w:rPr>
        <w:t xml:space="preserve">, </w:t>
      </w:r>
      <w:r w:rsidRPr="001C7883">
        <w:rPr>
          <w:sz w:val="24"/>
          <w:szCs w:val="24"/>
        </w:rPr>
        <w:t xml:space="preserve">мер воздействия за несоблюдение </w:t>
      </w:r>
      <w:r w:rsidR="006E228A">
        <w:rPr>
          <w:sz w:val="24"/>
          <w:szCs w:val="24"/>
        </w:rPr>
        <w:t xml:space="preserve">такими </w:t>
      </w:r>
      <w:r w:rsidRPr="001C7883">
        <w:rPr>
          <w:sz w:val="24"/>
          <w:szCs w:val="24"/>
        </w:rPr>
        <w:t xml:space="preserve">членами </w:t>
      </w:r>
      <w:r w:rsidR="00A26B80" w:rsidRPr="001C7883">
        <w:rPr>
          <w:sz w:val="24"/>
          <w:szCs w:val="24"/>
        </w:rPr>
        <w:t>Ассоциации</w:t>
      </w:r>
      <w:r w:rsidR="0051200E" w:rsidRPr="001C7883">
        <w:rPr>
          <w:sz w:val="24"/>
          <w:szCs w:val="24"/>
        </w:rPr>
        <w:t xml:space="preserve"> </w:t>
      </w:r>
      <w:r w:rsidRPr="001C7883">
        <w:rPr>
          <w:sz w:val="24"/>
          <w:szCs w:val="24"/>
        </w:rPr>
        <w:t>требований базовых стандартов, внутренних стандартов и иных внутренних документов</w:t>
      </w:r>
      <w:r w:rsidR="0051200E" w:rsidRPr="001C7883">
        <w:rPr>
          <w:sz w:val="24"/>
          <w:szCs w:val="24"/>
        </w:rPr>
        <w:t xml:space="preserve"> </w:t>
      </w:r>
      <w:r w:rsidR="00A26B80" w:rsidRPr="001C7883">
        <w:rPr>
          <w:sz w:val="24"/>
          <w:szCs w:val="24"/>
        </w:rPr>
        <w:t>Ассоциаци</w:t>
      </w:r>
      <w:r w:rsidR="0037355C" w:rsidRPr="001C7883">
        <w:rPr>
          <w:sz w:val="24"/>
          <w:szCs w:val="24"/>
        </w:rPr>
        <w:t>и,</w:t>
      </w:r>
      <w:r w:rsidR="0037355C" w:rsidRPr="001C7883">
        <w:rPr>
          <w:sz w:val="32"/>
          <w:szCs w:val="32"/>
        </w:rPr>
        <w:t xml:space="preserve"> </w:t>
      </w:r>
      <w:r w:rsidR="0037355C" w:rsidRPr="001C7883">
        <w:rPr>
          <w:sz w:val="24"/>
          <w:szCs w:val="24"/>
        </w:rPr>
        <w:t>Федерального закона от 08.12.1995 №193-ФЗ «О сельскохозяйственной кооперации» и приняты</w:t>
      </w:r>
      <w:r w:rsidR="00484B0F" w:rsidRPr="001C7883">
        <w:rPr>
          <w:sz w:val="24"/>
          <w:szCs w:val="24"/>
        </w:rPr>
        <w:t>х</w:t>
      </w:r>
      <w:r w:rsidR="00F02D7C" w:rsidRPr="001C7883">
        <w:rPr>
          <w:sz w:val="24"/>
          <w:szCs w:val="24"/>
        </w:rPr>
        <w:t xml:space="preserve"> </w:t>
      </w:r>
      <w:r w:rsidR="0037355C" w:rsidRPr="001C7883">
        <w:rPr>
          <w:sz w:val="24"/>
          <w:szCs w:val="24"/>
        </w:rPr>
        <w:t>в соответствии с ним нормативны</w:t>
      </w:r>
      <w:r w:rsidR="00484B0F" w:rsidRPr="001C7883">
        <w:rPr>
          <w:sz w:val="24"/>
          <w:szCs w:val="24"/>
        </w:rPr>
        <w:t>х</w:t>
      </w:r>
      <w:r w:rsidR="0037355C" w:rsidRPr="001C7883">
        <w:rPr>
          <w:sz w:val="24"/>
          <w:szCs w:val="24"/>
        </w:rPr>
        <w:t xml:space="preserve"> акт</w:t>
      </w:r>
      <w:r w:rsidR="00484B0F" w:rsidRPr="001C7883">
        <w:rPr>
          <w:sz w:val="24"/>
          <w:szCs w:val="24"/>
        </w:rPr>
        <w:t xml:space="preserve">ов </w:t>
      </w:r>
      <w:r w:rsidR="00B521B1" w:rsidRPr="001C7883">
        <w:rPr>
          <w:sz w:val="24"/>
          <w:szCs w:val="24"/>
        </w:rPr>
        <w:t>Банка России</w:t>
      </w:r>
      <w:r w:rsidR="00A013F1" w:rsidRPr="001C7883">
        <w:rPr>
          <w:sz w:val="24"/>
          <w:szCs w:val="24"/>
        </w:rPr>
        <w:t>.</w:t>
      </w:r>
    </w:p>
    <w:p w14:paraId="1743C341" w14:textId="77777777" w:rsidR="00D52F4B" w:rsidRPr="00016123" w:rsidRDefault="00D52F4B" w:rsidP="006635DC">
      <w:pPr>
        <w:pStyle w:val="ab"/>
        <w:numPr>
          <w:ilvl w:val="1"/>
          <w:numId w:val="1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016123">
        <w:rPr>
          <w:sz w:val="24"/>
          <w:szCs w:val="24"/>
        </w:rPr>
        <w:t>Принципы применения мер воздействия:</w:t>
      </w:r>
    </w:p>
    <w:p w14:paraId="23B98E75" w14:textId="77777777" w:rsidR="00C67475" w:rsidRPr="00437615" w:rsidRDefault="00E2049E" w:rsidP="009744D0">
      <w:pPr>
        <w:pStyle w:val="ab"/>
        <w:numPr>
          <w:ilvl w:val="2"/>
          <w:numId w:val="1"/>
        </w:numPr>
        <w:spacing w:before="60" w:after="60"/>
        <w:ind w:left="0" w:firstLine="425"/>
        <w:contextualSpacing w:val="0"/>
        <w:jc w:val="both"/>
        <w:rPr>
          <w:sz w:val="24"/>
          <w:szCs w:val="24"/>
        </w:rPr>
      </w:pPr>
      <w:r w:rsidRPr="00437615">
        <w:rPr>
          <w:sz w:val="24"/>
          <w:szCs w:val="24"/>
        </w:rPr>
        <w:t>обоснованность и учет характера допущенного нарушения;</w:t>
      </w:r>
    </w:p>
    <w:p w14:paraId="4302A9D6" w14:textId="209AEAEF" w:rsidR="00E2049E" w:rsidRPr="00437615" w:rsidRDefault="00E2049E" w:rsidP="009744D0">
      <w:pPr>
        <w:pStyle w:val="ab"/>
        <w:numPr>
          <w:ilvl w:val="2"/>
          <w:numId w:val="1"/>
        </w:numPr>
        <w:spacing w:before="60" w:after="60"/>
        <w:ind w:left="0" w:firstLine="425"/>
        <w:contextualSpacing w:val="0"/>
        <w:jc w:val="both"/>
        <w:rPr>
          <w:sz w:val="24"/>
          <w:szCs w:val="24"/>
        </w:rPr>
      </w:pPr>
      <w:r w:rsidRPr="00437615">
        <w:rPr>
          <w:sz w:val="24"/>
          <w:szCs w:val="24"/>
        </w:rPr>
        <w:t>учет наличия или отсутствия нарушений прав потребителей финансовых услуг</w:t>
      </w:r>
      <w:r w:rsidR="006B02A7" w:rsidRPr="00437615">
        <w:rPr>
          <w:sz w:val="24"/>
          <w:szCs w:val="24"/>
        </w:rPr>
        <w:t>. Основанием для квалификации нарушения, которое нарушает права потребителей финансовых услуг, являются мотивированные суждения членов рабочей группы, изложенные в Акте проверки члена Ассоциации</w:t>
      </w:r>
      <w:r w:rsidRPr="00437615">
        <w:rPr>
          <w:sz w:val="24"/>
          <w:szCs w:val="24"/>
        </w:rPr>
        <w:t>;</w:t>
      </w:r>
    </w:p>
    <w:p w14:paraId="09F17069" w14:textId="11F6A61E" w:rsidR="007F54CA" w:rsidRPr="00437615" w:rsidRDefault="007F54CA" w:rsidP="009744D0">
      <w:pPr>
        <w:pStyle w:val="ab"/>
        <w:numPr>
          <w:ilvl w:val="2"/>
          <w:numId w:val="1"/>
        </w:numPr>
        <w:spacing w:after="60"/>
        <w:ind w:left="0" w:firstLine="426"/>
        <w:contextualSpacing w:val="0"/>
        <w:jc w:val="both"/>
        <w:rPr>
          <w:sz w:val="24"/>
          <w:szCs w:val="24"/>
        </w:rPr>
      </w:pPr>
      <w:r w:rsidRPr="00437615">
        <w:rPr>
          <w:sz w:val="24"/>
          <w:szCs w:val="24"/>
        </w:rPr>
        <w:t>меры воздействия не должны являться запретом и (или) ограничением на осуществление деятельности членов Ассоциации, предусмотренной Федеральным законом от 08.12.1995 №193-ФЗ «О сельскохозяйственной кооперации»;</w:t>
      </w:r>
    </w:p>
    <w:p w14:paraId="1DA6494A" w14:textId="5FD811CC" w:rsidR="00FF6EA7" w:rsidRPr="00016123" w:rsidRDefault="00187B0E" w:rsidP="009744D0">
      <w:pPr>
        <w:pStyle w:val="ab"/>
        <w:numPr>
          <w:ilvl w:val="2"/>
          <w:numId w:val="1"/>
        </w:numPr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FF6EA7" w:rsidRPr="00016123">
        <w:rPr>
          <w:sz w:val="24"/>
          <w:szCs w:val="24"/>
        </w:rPr>
        <w:t>оответствие применяемой меры воздействия тяжести</w:t>
      </w:r>
      <w:r>
        <w:rPr>
          <w:sz w:val="24"/>
          <w:szCs w:val="24"/>
        </w:rPr>
        <w:t xml:space="preserve"> (степени) допущенного наруше</w:t>
      </w:r>
      <w:r w:rsidR="001E564E">
        <w:rPr>
          <w:sz w:val="24"/>
          <w:szCs w:val="24"/>
        </w:rPr>
        <w:t>ния;</w:t>
      </w:r>
    </w:p>
    <w:p w14:paraId="0F5669F6" w14:textId="55C6CB4B" w:rsidR="00D52F4B" w:rsidRPr="00016123" w:rsidRDefault="001E564E" w:rsidP="009744D0">
      <w:pPr>
        <w:pStyle w:val="ab"/>
        <w:numPr>
          <w:ilvl w:val="2"/>
          <w:numId w:val="1"/>
        </w:numPr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52F4B" w:rsidRPr="00016123">
        <w:rPr>
          <w:sz w:val="24"/>
          <w:szCs w:val="24"/>
        </w:rPr>
        <w:t>убличность (открытость) применения мер воздействия;</w:t>
      </w:r>
    </w:p>
    <w:p w14:paraId="012BC030" w14:textId="0C29027B" w:rsidR="00D52F4B" w:rsidRPr="00016123" w:rsidRDefault="001E564E" w:rsidP="009744D0">
      <w:pPr>
        <w:pStyle w:val="ab"/>
        <w:numPr>
          <w:ilvl w:val="2"/>
          <w:numId w:val="1"/>
        </w:numPr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D52F4B" w:rsidRPr="00016123">
        <w:rPr>
          <w:sz w:val="24"/>
          <w:szCs w:val="24"/>
        </w:rPr>
        <w:t>авенство членов Ассоциации при применении мер воздействия;</w:t>
      </w:r>
    </w:p>
    <w:p w14:paraId="06789F4C" w14:textId="33BD9ED8" w:rsidR="00D52F4B" w:rsidRPr="00016123" w:rsidRDefault="001E564E" w:rsidP="009744D0">
      <w:pPr>
        <w:pStyle w:val="ab"/>
        <w:numPr>
          <w:ilvl w:val="2"/>
          <w:numId w:val="1"/>
        </w:numPr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D52F4B" w:rsidRPr="00016123">
        <w:rPr>
          <w:sz w:val="24"/>
          <w:szCs w:val="24"/>
        </w:rPr>
        <w:t>бязательность соблюдения установленной процедуры при применении мер воздействия;</w:t>
      </w:r>
    </w:p>
    <w:p w14:paraId="5C83E061" w14:textId="61AD5904" w:rsidR="00D52F4B" w:rsidRPr="00016123" w:rsidRDefault="001E564E" w:rsidP="009744D0">
      <w:pPr>
        <w:pStyle w:val="ab"/>
        <w:numPr>
          <w:ilvl w:val="2"/>
          <w:numId w:val="1"/>
        </w:numPr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52F4B" w:rsidRPr="00016123">
        <w:rPr>
          <w:sz w:val="24"/>
          <w:szCs w:val="24"/>
        </w:rPr>
        <w:t>рименение мер воздействия только в случае установления вины члена Ассоциации в нарушении</w:t>
      </w:r>
      <w:r w:rsidR="009744D0">
        <w:rPr>
          <w:sz w:val="24"/>
          <w:szCs w:val="24"/>
        </w:rPr>
        <w:t>.</w:t>
      </w:r>
    </w:p>
    <w:p w14:paraId="269AD325" w14:textId="5EC88366" w:rsidR="00D52F4B" w:rsidRPr="00A939A5" w:rsidRDefault="004D3E23" w:rsidP="006635DC">
      <w:pPr>
        <w:pStyle w:val="ab"/>
        <w:numPr>
          <w:ilvl w:val="1"/>
          <w:numId w:val="1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A939A5">
        <w:rPr>
          <w:sz w:val="24"/>
          <w:szCs w:val="24"/>
        </w:rPr>
        <w:t xml:space="preserve">Меры воздействия </w:t>
      </w:r>
      <w:r w:rsidR="007F7485" w:rsidRPr="00A939A5">
        <w:rPr>
          <w:sz w:val="24"/>
          <w:szCs w:val="24"/>
        </w:rPr>
        <w:t>за несоблюдение</w:t>
      </w:r>
      <w:r w:rsidR="008C5277" w:rsidRPr="00A939A5">
        <w:rPr>
          <w:sz w:val="24"/>
          <w:szCs w:val="24"/>
        </w:rPr>
        <w:t xml:space="preserve"> требований базовых стандартов,</w:t>
      </w:r>
      <w:r w:rsidR="00D477B5" w:rsidRPr="00A939A5">
        <w:rPr>
          <w:sz w:val="24"/>
          <w:szCs w:val="24"/>
        </w:rPr>
        <w:t xml:space="preserve"> внутренних стандартов и иных внутренних документов Ассоциации </w:t>
      </w:r>
      <w:r w:rsidRPr="00A939A5">
        <w:rPr>
          <w:sz w:val="24"/>
          <w:szCs w:val="24"/>
        </w:rPr>
        <w:t>применяются за допущенные членами Ассоциации нарушения требований, предъявляемых к члену Ассоциации и его деятельности, базовыми стандартами или внутренними стандартами или внутренними документами, предусмотренными Уставом Ассоциации</w:t>
      </w:r>
      <w:r w:rsidR="003E137F">
        <w:rPr>
          <w:sz w:val="24"/>
          <w:szCs w:val="24"/>
        </w:rPr>
        <w:t>,</w:t>
      </w:r>
      <w:r w:rsidR="00D477B5" w:rsidRPr="00A939A5">
        <w:rPr>
          <w:sz w:val="24"/>
          <w:szCs w:val="24"/>
        </w:rPr>
        <w:t xml:space="preserve"> и </w:t>
      </w:r>
      <w:r w:rsidR="00D52F4B" w:rsidRPr="00A939A5">
        <w:rPr>
          <w:sz w:val="24"/>
          <w:szCs w:val="24"/>
        </w:rPr>
        <w:t xml:space="preserve"> применяются в отношении членов Ассоциации в целях устранения выявленных нарушений, а также в целях предупреждения совершения новых нарушений и не преследуют цели нанесения вреда репутации члену Ассоциации.</w:t>
      </w:r>
    </w:p>
    <w:p w14:paraId="5B98F0E7" w14:textId="4AE5EC4A" w:rsidR="00805F02" w:rsidRPr="00437615" w:rsidRDefault="00805F02" w:rsidP="006635DC">
      <w:pPr>
        <w:pStyle w:val="ab"/>
        <w:numPr>
          <w:ilvl w:val="1"/>
          <w:numId w:val="1"/>
        </w:numPr>
        <w:tabs>
          <w:tab w:val="left" w:pos="426"/>
        </w:tabs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437615">
        <w:rPr>
          <w:sz w:val="24"/>
          <w:szCs w:val="24"/>
        </w:rPr>
        <w:t xml:space="preserve">Меры воздействия </w:t>
      </w:r>
      <w:r w:rsidR="0078328F" w:rsidRPr="00437615">
        <w:rPr>
          <w:sz w:val="24"/>
          <w:szCs w:val="24"/>
        </w:rPr>
        <w:t xml:space="preserve">за несоблюдение требований Федерального закона от 08.12.1995 №193-ФЗ «О сельскохозяйственной кооперации» и принятых в соответствии с ним нормативных актов Банка России </w:t>
      </w:r>
      <w:r w:rsidRPr="00437615">
        <w:rPr>
          <w:sz w:val="24"/>
          <w:szCs w:val="24"/>
        </w:rPr>
        <w:t xml:space="preserve">применяются в целях прекращения выявленных нарушений требований Федерального закона </w:t>
      </w:r>
      <w:r w:rsidR="00CE06DA" w:rsidRPr="00437615">
        <w:rPr>
          <w:sz w:val="24"/>
          <w:szCs w:val="24"/>
        </w:rPr>
        <w:t xml:space="preserve">от 08.12.1995 №193-ФЗ </w:t>
      </w:r>
      <w:r w:rsidRPr="00437615">
        <w:rPr>
          <w:sz w:val="24"/>
          <w:szCs w:val="24"/>
        </w:rPr>
        <w:t>«О сельскохозяйственной кооперации» и приняты</w:t>
      </w:r>
      <w:r w:rsidR="00A939A5" w:rsidRPr="00437615">
        <w:rPr>
          <w:sz w:val="24"/>
          <w:szCs w:val="24"/>
        </w:rPr>
        <w:t>х</w:t>
      </w:r>
      <w:r w:rsidRPr="00437615">
        <w:rPr>
          <w:sz w:val="24"/>
          <w:szCs w:val="24"/>
        </w:rPr>
        <w:t xml:space="preserve"> в соответствии с ним нормативны</w:t>
      </w:r>
      <w:r w:rsidR="00A939A5" w:rsidRPr="00437615">
        <w:rPr>
          <w:sz w:val="24"/>
          <w:szCs w:val="24"/>
        </w:rPr>
        <w:t>х</w:t>
      </w:r>
      <w:r w:rsidRPr="00437615">
        <w:rPr>
          <w:sz w:val="24"/>
          <w:szCs w:val="24"/>
        </w:rPr>
        <w:t xml:space="preserve"> акт</w:t>
      </w:r>
      <w:r w:rsidR="00A939A5" w:rsidRPr="00437615">
        <w:rPr>
          <w:sz w:val="24"/>
          <w:szCs w:val="24"/>
        </w:rPr>
        <w:t>ов</w:t>
      </w:r>
      <w:r w:rsidRPr="00437615">
        <w:rPr>
          <w:sz w:val="24"/>
          <w:szCs w:val="24"/>
        </w:rPr>
        <w:t xml:space="preserve"> Банка России, причин и условий, способствующих их совершению, предупреждение</w:t>
      </w:r>
      <w:r w:rsidR="003669A4" w:rsidRPr="00437615">
        <w:rPr>
          <w:sz w:val="24"/>
          <w:szCs w:val="24"/>
        </w:rPr>
        <w:t xml:space="preserve"> совершения нарушений в будущем</w:t>
      </w:r>
      <w:r w:rsidRPr="00437615">
        <w:rPr>
          <w:sz w:val="24"/>
          <w:szCs w:val="24"/>
        </w:rPr>
        <w:t xml:space="preserve"> в отношении членов Ассоциации – сельскохозяйственных кредитных потребительских кооперативов, общее число членов и ассоциированных членов которых не превышает три тысячи физических лиц и (или) юридических лиц</w:t>
      </w:r>
      <w:r w:rsidR="006E228A">
        <w:rPr>
          <w:sz w:val="24"/>
          <w:szCs w:val="24"/>
        </w:rPr>
        <w:t>,</w:t>
      </w:r>
      <w:r w:rsidR="001F1CEE" w:rsidRPr="001F1CEE">
        <w:rPr>
          <w:sz w:val="24"/>
          <w:szCs w:val="24"/>
        </w:rPr>
        <w:t xml:space="preserve"> </w:t>
      </w:r>
      <w:r w:rsidR="001F1CEE">
        <w:rPr>
          <w:sz w:val="24"/>
          <w:szCs w:val="24"/>
        </w:rPr>
        <w:t xml:space="preserve">за исключением сельскохозяйственных кредитных потребительских кооперативов – членов Ассоциации, размер активов которых превышает значение, определенное на основании подпункта 1 пункта 5 статьи 40.3 </w:t>
      </w:r>
      <w:r w:rsidR="001F1CEE" w:rsidRPr="00437615">
        <w:rPr>
          <w:sz w:val="24"/>
          <w:szCs w:val="24"/>
        </w:rPr>
        <w:t>Федеральн</w:t>
      </w:r>
      <w:r w:rsidR="001F1CEE">
        <w:rPr>
          <w:sz w:val="24"/>
          <w:szCs w:val="24"/>
        </w:rPr>
        <w:t>ого</w:t>
      </w:r>
      <w:r w:rsidR="001F1CEE" w:rsidRPr="00437615">
        <w:rPr>
          <w:sz w:val="24"/>
          <w:szCs w:val="24"/>
        </w:rPr>
        <w:t xml:space="preserve"> закон</w:t>
      </w:r>
      <w:r w:rsidR="001F1CEE">
        <w:rPr>
          <w:sz w:val="24"/>
          <w:szCs w:val="24"/>
        </w:rPr>
        <w:t>а</w:t>
      </w:r>
      <w:r w:rsidR="001F1CEE" w:rsidRPr="00437615">
        <w:rPr>
          <w:sz w:val="24"/>
          <w:szCs w:val="24"/>
        </w:rPr>
        <w:t xml:space="preserve"> «О сельскохозяйственной кооперации»</w:t>
      </w:r>
      <w:r w:rsidR="0078328F" w:rsidRPr="00437615">
        <w:rPr>
          <w:sz w:val="24"/>
          <w:szCs w:val="24"/>
        </w:rPr>
        <w:t xml:space="preserve">. </w:t>
      </w:r>
    </w:p>
    <w:p w14:paraId="1CA2FC9F" w14:textId="77777777" w:rsidR="00920875" w:rsidRPr="001C7883" w:rsidRDefault="00920875" w:rsidP="006635DC">
      <w:pPr>
        <w:pStyle w:val="ab"/>
        <w:numPr>
          <w:ilvl w:val="1"/>
          <w:numId w:val="1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1C7883">
        <w:rPr>
          <w:sz w:val="24"/>
          <w:szCs w:val="24"/>
        </w:rPr>
        <w:t>В настоящем Стандарте используются следующие основные понятия:</w:t>
      </w:r>
    </w:p>
    <w:p w14:paraId="33C232DC" w14:textId="7AD867B7" w:rsidR="005C22E5" w:rsidRPr="00A962AB" w:rsidRDefault="00187B0E" w:rsidP="009744D0">
      <w:pPr>
        <w:pStyle w:val="ab"/>
        <w:numPr>
          <w:ilvl w:val="2"/>
          <w:numId w:val="1"/>
        </w:numPr>
        <w:spacing w:after="60"/>
        <w:ind w:left="0" w:firstLine="567"/>
        <w:contextualSpacing w:val="0"/>
        <w:jc w:val="both"/>
        <w:rPr>
          <w:sz w:val="24"/>
          <w:szCs w:val="24"/>
        </w:rPr>
      </w:pPr>
      <w:r w:rsidRPr="001C7883">
        <w:rPr>
          <w:b/>
          <w:sz w:val="24"/>
          <w:szCs w:val="24"/>
        </w:rPr>
        <w:t xml:space="preserve"> </w:t>
      </w:r>
      <w:r w:rsidR="007F0870" w:rsidRPr="001C7883">
        <w:rPr>
          <w:b/>
          <w:sz w:val="24"/>
          <w:szCs w:val="24"/>
        </w:rPr>
        <w:t>н</w:t>
      </w:r>
      <w:r w:rsidR="005C22E5" w:rsidRPr="001C7883">
        <w:rPr>
          <w:b/>
          <w:sz w:val="24"/>
          <w:szCs w:val="24"/>
        </w:rPr>
        <w:t>арушение</w:t>
      </w:r>
      <w:r w:rsidR="005C22E5" w:rsidRPr="001C7883">
        <w:rPr>
          <w:sz w:val="24"/>
          <w:szCs w:val="24"/>
        </w:rPr>
        <w:t xml:space="preserve"> – </w:t>
      </w:r>
      <w:r w:rsidR="00A962AB" w:rsidRPr="004C1030">
        <w:rPr>
          <w:rFonts w:eastAsia="Times New Roman"/>
          <w:sz w:val="24"/>
          <w:szCs w:val="24"/>
          <w:lang w:eastAsia="ru-RU"/>
        </w:rPr>
        <w:t>действие или бездействие члена Ассоциации, противоречащее требованиям федеральных законов, принятых в соответствии с ними нормативных актов Банка России, базовых стандартов, внутренних стандартов и иных внутренних документов Ассоциации</w:t>
      </w:r>
      <w:r w:rsidRPr="00A962AB">
        <w:rPr>
          <w:sz w:val="24"/>
          <w:szCs w:val="24"/>
        </w:rPr>
        <w:t>;</w:t>
      </w:r>
    </w:p>
    <w:p w14:paraId="3C25E642" w14:textId="43450211" w:rsidR="00A013F1" w:rsidRPr="001C7883" w:rsidRDefault="00187B0E" w:rsidP="009744D0">
      <w:pPr>
        <w:pStyle w:val="ab"/>
        <w:numPr>
          <w:ilvl w:val="2"/>
          <w:numId w:val="1"/>
        </w:numPr>
        <w:spacing w:after="60"/>
        <w:ind w:left="0" w:firstLine="567"/>
        <w:contextualSpacing w:val="0"/>
        <w:jc w:val="both"/>
        <w:rPr>
          <w:sz w:val="24"/>
          <w:szCs w:val="24"/>
        </w:rPr>
      </w:pPr>
      <w:r w:rsidRPr="001C7883">
        <w:rPr>
          <w:b/>
          <w:sz w:val="24"/>
          <w:szCs w:val="24"/>
        </w:rPr>
        <w:t xml:space="preserve"> </w:t>
      </w:r>
      <w:r w:rsidR="007F0870" w:rsidRPr="001C7883">
        <w:rPr>
          <w:b/>
          <w:sz w:val="24"/>
          <w:szCs w:val="24"/>
        </w:rPr>
        <w:t>м</w:t>
      </w:r>
      <w:r w:rsidR="00920875" w:rsidRPr="001C7883">
        <w:rPr>
          <w:b/>
          <w:sz w:val="24"/>
          <w:szCs w:val="24"/>
        </w:rPr>
        <w:t>ера воздействия</w:t>
      </w:r>
      <w:r w:rsidR="00920875" w:rsidRPr="001C7883">
        <w:rPr>
          <w:sz w:val="24"/>
          <w:szCs w:val="24"/>
        </w:rPr>
        <w:t xml:space="preserve"> – санкция, применяемая к члену </w:t>
      </w:r>
      <w:r w:rsidR="0049389D" w:rsidRPr="001C7883">
        <w:rPr>
          <w:sz w:val="24"/>
          <w:szCs w:val="24"/>
        </w:rPr>
        <w:t>Ассоциации</w:t>
      </w:r>
      <w:r w:rsidR="00920875" w:rsidRPr="001C7883">
        <w:rPr>
          <w:sz w:val="24"/>
          <w:szCs w:val="24"/>
        </w:rPr>
        <w:t xml:space="preserve"> за нарушение им требований базовых стандартов, внутренних</w:t>
      </w:r>
      <w:r w:rsidR="000775AF" w:rsidRPr="001C7883">
        <w:rPr>
          <w:sz w:val="24"/>
          <w:szCs w:val="24"/>
        </w:rPr>
        <w:t xml:space="preserve"> </w:t>
      </w:r>
      <w:r w:rsidR="00920875" w:rsidRPr="001C7883">
        <w:rPr>
          <w:sz w:val="24"/>
          <w:szCs w:val="24"/>
        </w:rPr>
        <w:t xml:space="preserve">стандартов и иных внутренних документов </w:t>
      </w:r>
      <w:r w:rsidR="0049389D" w:rsidRPr="001C7883">
        <w:rPr>
          <w:sz w:val="24"/>
          <w:szCs w:val="24"/>
        </w:rPr>
        <w:t>Ассоциаци</w:t>
      </w:r>
      <w:r w:rsidR="008571F1" w:rsidRPr="001C7883">
        <w:rPr>
          <w:sz w:val="24"/>
          <w:szCs w:val="24"/>
        </w:rPr>
        <w:t>и</w:t>
      </w:r>
      <w:r w:rsidR="0078328F" w:rsidRPr="001C7883">
        <w:rPr>
          <w:sz w:val="24"/>
          <w:szCs w:val="24"/>
        </w:rPr>
        <w:t>,</w:t>
      </w:r>
      <w:r w:rsidR="008571F1" w:rsidRPr="001C7883">
        <w:rPr>
          <w:sz w:val="24"/>
          <w:szCs w:val="24"/>
        </w:rPr>
        <w:t xml:space="preserve"> </w:t>
      </w:r>
      <w:r w:rsidR="009F6A2E" w:rsidRPr="001C7883">
        <w:rPr>
          <w:sz w:val="24"/>
          <w:szCs w:val="24"/>
        </w:rPr>
        <w:t>Федерального закона «О с</w:t>
      </w:r>
      <w:r w:rsidR="008571F1" w:rsidRPr="001C7883">
        <w:rPr>
          <w:sz w:val="24"/>
          <w:szCs w:val="24"/>
        </w:rPr>
        <w:t>ельскохозяйственной кооперации» и принятых в соответствии с ним нормативных актов Банка России</w:t>
      </w:r>
      <w:r w:rsidRPr="001C7883">
        <w:rPr>
          <w:sz w:val="24"/>
          <w:szCs w:val="24"/>
        </w:rPr>
        <w:t>;</w:t>
      </w:r>
    </w:p>
    <w:p w14:paraId="14FF3EA2" w14:textId="4F77358F" w:rsidR="00A013F1" w:rsidRPr="001C7883" w:rsidRDefault="00187B0E" w:rsidP="009744D0">
      <w:pPr>
        <w:pStyle w:val="ab"/>
        <w:numPr>
          <w:ilvl w:val="2"/>
          <w:numId w:val="1"/>
        </w:numPr>
        <w:tabs>
          <w:tab w:val="left" w:pos="567"/>
        </w:tabs>
        <w:spacing w:after="60"/>
        <w:ind w:left="0" w:firstLine="567"/>
        <w:contextualSpacing w:val="0"/>
        <w:jc w:val="both"/>
        <w:rPr>
          <w:sz w:val="24"/>
          <w:szCs w:val="24"/>
        </w:rPr>
      </w:pPr>
      <w:r w:rsidRPr="001C7883">
        <w:rPr>
          <w:b/>
          <w:sz w:val="24"/>
          <w:szCs w:val="24"/>
        </w:rPr>
        <w:t xml:space="preserve"> д</w:t>
      </w:r>
      <w:r w:rsidR="00920875" w:rsidRPr="001C7883">
        <w:rPr>
          <w:b/>
          <w:sz w:val="24"/>
          <w:szCs w:val="24"/>
        </w:rPr>
        <w:t>исциплинарный комитет</w:t>
      </w:r>
      <w:r w:rsidR="00920875" w:rsidRPr="001C7883">
        <w:rPr>
          <w:sz w:val="24"/>
          <w:szCs w:val="24"/>
        </w:rPr>
        <w:t xml:space="preserve"> – специализированный орган</w:t>
      </w:r>
      <w:r w:rsidR="000775AF" w:rsidRPr="001C7883">
        <w:rPr>
          <w:sz w:val="24"/>
          <w:szCs w:val="24"/>
        </w:rPr>
        <w:t xml:space="preserve"> </w:t>
      </w:r>
      <w:r w:rsidR="0049389D" w:rsidRPr="001C7883">
        <w:rPr>
          <w:sz w:val="24"/>
          <w:szCs w:val="24"/>
        </w:rPr>
        <w:t>Ассоциации</w:t>
      </w:r>
      <w:r w:rsidR="00920875" w:rsidRPr="001C7883">
        <w:rPr>
          <w:sz w:val="24"/>
          <w:szCs w:val="24"/>
        </w:rPr>
        <w:t xml:space="preserve"> по рассмотрению дел о применении мер в</w:t>
      </w:r>
      <w:r w:rsidR="000775AF" w:rsidRPr="001C7883">
        <w:rPr>
          <w:sz w:val="24"/>
          <w:szCs w:val="24"/>
        </w:rPr>
        <w:t xml:space="preserve"> </w:t>
      </w:r>
      <w:r w:rsidR="00920875" w:rsidRPr="001C7883">
        <w:rPr>
          <w:sz w:val="24"/>
          <w:szCs w:val="24"/>
        </w:rPr>
        <w:t xml:space="preserve">отношении членов </w:t>
      </w:r>
      <w:r w:rsidR="0049389D" w:rsidRPr="001C7883">
        <w:rPr>
          <w:sz w:val="24"/>
          <w:szCs w:val="24"/>
        </w:rPr>
        <w:t>Ассоциации</w:t>
      </w:r>
      <w:r w:rsidRPr="001C7883">
        <w:rPr>
          <w:sz w:val="24"/>
          <w:szCs w:val="24"/>
        </w:rPr>
        <w:t>;</w:t>
      </w:r>
    </w:p>
    <w:p w14:paraId="1F12795C" w14:textId="0B992DE1" w:rsidR="000401D4" w:rsidRPr="001C7883" w:rsidRDefault="00187B0E" w:rsidP="009744D0">
      <w:pPr>
        <w:pStyle w:val="ab"/>
        <w:numPr>
          <w:ilvl w:val="2"/>
          <w:numId w:val="1"/>
        </w:numPr>
        <w:spacing w:after="60"/>
        <w:ind w:left="0" w:firstLine="567"/>
        <w:contextualSpacing w:val="0"/>
        <w:jc w:val="both"/>
        <w:rPr>
          <w:sz w:val="24"/>
          <w:szCs w:val="24"/>
        </w:rPr>
      </w:pPr>
      <w:r w:rsidRPr="001C7883">
        <w:rPr>
          <w:b/>
          <w:sz w:val="24"/>
          <w:szCs w:val="24"/>
        </w:rPr>
        <w:t xml:space="preserve"> </w:t>
      </w:r>
      <w:r w:rsidR="007F0870" w:rsidRPr="001C7883">
        <w:rPr>
          <w:b/>
          <w:sz w:val="24"/>
          <w:szCs w:val="24"/>
        </w:rPr>
        <w:t>д</w:t>
      </w:r>
      <w:r w:rsidR="000401D4" w:rsidRPr="001C7883">
        <w:rPr>
          <w:b/>
          <w:sz w:val="24"/>
          <w:szCs w:val="24"/>
        </w:rPr>
        <w:t>исциплинарное производство</w:t>
      </w:r>
      <w:r w:rsidR="000401D4" w:rsidRPr="001C7883">
        <w:rPr>
          <w:sz w:val="24"/>
          <w:szCs w:val="24"/>
        </w:rPr>
        <w:t xml:space="preserve"> – комплекс взаимосвязанных действий и процедур, осуществляемых органами Ассоциации, по рассмотрению материалов, содержащих выявленные факты нарушений</w:t>
      </w:r>
      <w:r w:rsidR="003E137F">
        <w:rPr>
          <w:sz w:val="24"/>
          <w:szCs w:val="24"/>
        </w:rPr>
        <w:t>,</w:t>
      </w:r>
      <w:r w:rsidR="000401D4" w:rsidRPr="001C7883">
        <w:rPr>
          <w:sz w:val="24"/>
          <w:szCs w:val="24"/>
        </w:rPr>
        <w:t xml:space="preserve"> и применению мер воздейств</w:t>
      </w:r>
      <w:r w:rsidRPr="001C7883">
        <w:rPr>
          <w:sz w:val="24"/>
          <w:szCs w:val="24"/>
        </w:rPr>
        <w:t>ия в отношении члена Ассоциации;</w:t>
      </w:r>
    </w:p>
    <w:p w14:paraId="22C69438" w14:textId="34ECBA80" w:rsidR="00A013F1" w:rsidRPr="001C7883" w:rsidRDefault="00187B0E" w:rsidP="00451B26">
      <w:pPr>
        <w:pStyle w:val="ab"/>
        <w:numPr>
          <w:ilvl w:val="2"/>
          <w:numId w:val="1"/>
        </w:numPr>
        <w:spacing w:after="60"/>
        <w:ind w:left="0" w:firstLine="567"/>
        <w:contextualSpacing w:val="0"/>
        <w:jc w:val="both"/>
        <w:rPr>
          <w:sz w:val="24"/>
          <w:szCs w:val="24"/>
        </w:rPr>
      </w:pPr>
      <w:r w:rsidRPr="001C7883">
        <w:rPr>
          <w:b/>
          <w:sz w:val="24"/>
          <w:szCs w:val="24"/>
        </w:rPr>
        <w:t xml:space="preserve"> к</w:t>
      </w:r>
      <w:r w:rsidR="00920875" w:rsidRPr="001C7883">
        <w:rPr>
          <w:b/>
          <w:sz w:val="24"/>
          <w:szCs w:val="24"/>
        </w:rPr>
        <w:t>онтрольный комитет</w:t>
      </w:r>
      <w:r w:rsidR="00920875" w:rsidRPr="001C7883">
        <w:rPr>
          <w:sz w:val="24"/>
          <w:szCs w:val="24"/>
        </w:rPr>
        <w:t xml:space="preserve"> – специализированный орган, осуществляющий</w:t>
      </w:r>
      <w:r w:rsidR="000775AF" w:rsidRPr="001C7883">
        <w:rPr>
          <w:sz w:val="24"/>
          <w:szCs w:val="24"/>
        </w:rPr>
        <w:t xml:space="preserve"> </w:t>
      </w:r>
      <w:r w:rsidR="00920875" w:rsidRPr="001C7883">
        <w:rPr>
          <w:sz w:val="24"/>
          <w:szCs w:val="24"/>
        </w:rPr>
        <w:t xml:space="preserve">контроль за соблюдением членами </w:t>
      </w:r>
      <w:r w:rsidR="0049389D" w:rsidRPr="001C7883">
        <w:rPr>
          <w:sz w:val="24"/>
          <w:szCs w:val="24"/>
        </w:rPr>
        <w:t>Ассоциации</w:t>
      </w:r>
      <w:r w:rsidR="00920875" w:rsidRPr="001C7883">
        <w:rPr>
          <w:sz w:val="24"/>
          <w:szCs w:val="24"/>
        </w:rPr>
        <w:t xml:space="preserve"> требований</w:t>
      </w:r>
      <w:r w:rsidR="007F0870" w:rsidRPr="001C7883">
        <w:rPr>
          <w:sz w:val="24"/>
          <w:szCs w:val="24"/>
        </w:rPr>
        <w:t xml:space="preserve"> </w:t>
      </w:r>
      <w:r w:rsidR="00920875" w:rsidRPr="001C7883">
        <w:rPr>
          <w:sz w:val="24"/>
          <w:szCs w:val="24"/>
        </w:rPr>
        <w:t>Федерального закона «О саморегулируемых организациях в сфере</w:t>
      </w:r>
      <w:r w:rsidR="000775AF" w:rsidRPr="001C7883">
        <w:rPr>
          <w:sz w:val="24"/>
          <w:szCs w:val="24"/>
        </w:rPr>
        <w:t xml:space="preserve"> </w:t>
      </w:r>
      <w:r w:rsidR="00920875" w:rsidRPr="001C7883">
        <w:rPr>
          <w:sz w:val="24"/>
          <w:szCs w:val="24"/>
        </w:rPr>
        <w:t xml:space="preserve">финансового рынка», «О </w:t>
      </w:r>
      <w:r w:rsidR="00AF5603" w:rsidRPr="001C7883">
        <w:rPr>
          <w:sz w:val="24"/>
          <w:szCs w:val="24"/>
        </w:rPr>
        <w:t>сельскохозяйствен</w:t>
      </w:r>
      <w:r w:rsidR="00920875" w:rsidRPr="001C7883">
        <w:rPr>
          <w:sz w:val="24"/>
          <w:szCs w:val="24"/>
        </w:rPr>
        <w:t>ной кооперации», иных федеральных законов,</w:t>
      </w:r>
      <w:r w:rsidR="007F0870" w:rsidRPr="001C7883">
        <w:rPr>
          <w:sz w:val="24"/>
          <w:szCs w:val="24"/>
        </w:rPr>
        <w:t xml:space="preserve"> </w:t>
      </w:r>
      <w:r w:rsidR="00920875" w:rsidRPr="001C7883">
        <w:rPr>
          <w:sz w:val="24"/>
          <w:szCs w:val="24"/>
        </w:rPr>
        <w:t>нормативных правовых актов Российской Федерации, нормативных актов Банка</w:t>
      </w:r>
      <w:r w:rsidR="000775AF" w:rsidRPr="001C7883">
        <w:rPr>
          <w:sz w:val="24"/>
          <w:szCs w:val="24"/>
        </w:rPr>
        <w:t xml:space="preserve"> </w:t>
      </w:r>
      <w:r w:rsidR="00920875" w:rsidRPr="001C7883">
        <w:rPr>
          <w:sz w:val="24"/>
          <w:szCs w:val="24"/>
        </w:rPr>
        <w:t>России, базовых стандартов, внутренних стандартов и иных внутренних документов</w:t>
      </w:r>
      <w:r w:rsidR="000775AF" w:rsidRPr="001C7883">
        <w:rPr>
          <w:sz w:val="24"/>
          <w:szCs w:val="24"/>
        </w:rPr>
        <w:t xml:space="preserve"> </w:t>
      </w:r>
      <w:r w:rsidR="0049389D" w:rsidRPr="001C7883">
        <w:rPr>
          <w:sz w:val="24"/>
          <w:szCs w:val="24"/>
        </w:rPr>
        <w:t>Ассоциации</w:t>
      </w:r>
      <w:r w:rsidR="00920875" w:rsidRPr="001C7883">
        <w:rPr>
          <w:sz w:val="24"/>
          <w:szCs w:val="24"/>
        </w:rPr>
        <w:t>;</w:t>
      </w:r>
    </w:p>
    <w:p w14:paraId="3730DAFF" w14:textId="702D4BD4" w:rsidR="00920875" w:rsidRPr="00437615" w:rsidRDefault="00187B0E" w:rsidP="00451B26">
      <w:pPr>
        <w:pStyle w:val="ab"/>
        <w:numPr>
          <w:ilvl w:val="2"/>
          <w:numId w:val="1"/>
        </w:numPr>
        <w:spacing w:after="60"/>
        <w:ind w:left="0" w:firstLine="567"/>
        <w:contextualSpacing w:val="0"/>
        <w:jc w:val="both"/>
        <w:rPr>
          <w:sz w:val="24"/>
          <w:szCs w:val="24"/>
        </w:rPr>
      </w:pPr>
      <w:r w:rsidRPr="001C7883">
        <w:rPr>
          <w:b/>
          <w:sz w:val="24"/>
          <w:szCs w:val="24"/>
        </w:rPr>
        <w:t xml:space="preserve"> </w:t>
      </w:r>
      <w:bookmarkStart w:id="3" w:name="_Hlk95991072"/>
      <w:r w:rsidR="007F0870" w:rsidRPr="00437615">
        <w:rPr>
          <w:b/>
          <w:sz w:val="24"/>
          <w:szCs w:val="24"/>
        </w:rPr>
        <w:t>д</w:t>
      </w:r>
      <w:r w:rsidR="00920875" w:rsidRPr="00437615">
        <w:rPr>
          <w:b/>
          <w:sz w:val="24"/>
          <w:szCs w:val="24"/>
        </w:rPr>
        <w:t>ело о применении мер</w:t>
      </w:r>
      <w:r w:rsidR="00920875" w:rsidRPr="00437615">
        <w:rPr>
          <w:sz w:val="24"/>
          <w:szCs w:val="24"/>
        </w:rPr>
        <w:t xml:space="preserve"> – </w:t>
      </w:r>
      <w:r w:rsidR="004A5A6A" w:rsidRPr="00437615">
        <w:rPr>
          <w:sz w:val="24"/>
          <w:szCs w:val="24"/>
        </w:rPr>
        <w:t xml:space="preserve">совокупность документов: </w:t>
      </w:r>
      <w:r w:rsidR="00920875" w:rsidRPr="00437615">
        <w:rPr>
          <w:sz w:val="24"/>
          <w:szCs w:val="24"/>
        </w:rPr>
        <w:t xml:space="preserve">формализованный документ </w:t>
      </w:r>
      <w:r w:rsidR="0049389D" w:rsidRPr="00437615">
        <w:rPr>
          <w:sz w:val="24"/>
          <w:szCs w:val="24"/>
        </w:rPr>
        <w:t>Ассоциации</w:t>
      </w:r>
      <w:r w:rsidR="00920875" w:rsidRPr="00437615">
        <w:rPr>
          <w:sz w:val="24"/>
          <w:szCs w:val="24"/>
        </w:rPr>
        <w:t>, ведущийся в электронном виде</w:t>
      </w:r>
      <w:r w:rsidR="00E2049E" w:rsidRPr="00437615">
        <w:rPr>
          <w:sz w:val="24"/>
          <w:szCs w:val="24"/>
        </w:rPr>
        <w:t xml:space="preserve"> (таблица)</w:t>
      </w:r>
      <w:r w:rsidR="00920875" w:rsidRPr="00437615">
        <w:rPr>
          <w:sz w:val="24"/>
          <w:szCs w:val="24"/>
        </w:rPr>
        <w:t xml:space="preserve"> в соответствии с требованиями</w:t>
      </w:r>
      <w:r w:rsidR="000775AF" w:rsidRPr="00437615">
        <w:rPr>
          <w:sz w:val="24"/>
          <w:szCs w:val="24"/>
        </w:rPr>
        <w:t xml:space="preserve"> </w:t>
      </w:r>
      <w:r w:rsidR="00DE365E" w:rsidRPr="00437615">
        <w:rPr>
          <w:sz w:val="24"/>
          <w:szCs w:val="24"/>
        </w:rPr>
        <w:t xml:space="preserve">настоящего </w:t>
      </w:r>
      <w:r w:rsidR="00920875" w:rsidRPr="00437615">
        <w:rPr>
          <w:sz w:val="24"/>
          <w:szCs w:val="24"/>
        </w:rPr>
        <w:t>Стандарта</w:t>
      </w:r>
      <w:r w:rsidR="004A5A6A" w:rsidRPr="00437615">
        <w:rPr>
          <w:sz w:val="24"/>
          <w:szCs w:val="24"/>
        </w:rPr>
        <w:t xml:space="preserve">, а также документы </w:t>
      </w:r>
      <w:r w:rsidR="00C669BD">
        <w:rPr>
          <w:sz w:val="24"/>
          <w:szCs w:val="24"/>
        </w:rPr>
        <w:t>и (или)</w:t>
      </w:r>
      <w:r w:rsidR="004A5A6A" w:rsidRPr="00437615">
        <w:rPr>
          <w:sz w:val="24"/>
          <w:szCs w:val="24"/>
        </w:rPr>
        <w:t xml:space="preserve">материалы проверок на бумажном носителе, сформированные в разрезе </w:t>
      </w:r>
      <w:r w:rsidR="00AD05A7" w:rsidRPr="00437615">
        <w:rPr>
          <w:sz w:val="24"/>
          <w:szCs w:val="24"/>
        </w:rPr>
        <w:t>членов Ассоциации</w:t>
      </w:r>
      <w:r w:rsidR="004A5A6A" w:rsidRPr="00437615">
        <w:rPr>
          <w:sz w:val="24"/>
          <w:szCs w:val="24"/>
        </w:rPr>
        <w:t xml:space="preserve">, </w:t>
      </w:r>
      <w:r w:rsidR="00AD05A7" w:rsidRPr="00437615">
        <w:rPr>
          <w:sz w:val="24"/>
          <w:szCs w:val="24"/>
        </w:rPr>
        <w:t xml:space="preserve">в </w:t>
      </w:r>
      <w:proofErr w:type="gramStart"/>
      <w:r w:rsidR="00AD05A7" w:rsidRPr="00437615">
        <w:rPr>
          <w:sz w:val="24"/>
          <w:szCs w:val="24"/>
        </w:rPr>
        <w:t>отношении  которых</w:t>
      </w:r>
      <w:proofErr w:type="gramEnd"/>
      <w:r w:rsidR="00AD05A7" w:rsidRPr="00437615">
        <w:rPr>
          <w:sz w:val="24"/>
          <w:szCs w:val="24"/>
        </w:rPr>
        <w:t xml:space="preserve"> заведено </w:t>
      </w:r>
      <w:r w:rsidR="004A5A6A" w:rsidRPr="00437615">
        <w:rPr>
          <w:sz w:val="24"/>
          <w:szCs w:val="24"/>
        </w:rPr>
        <w:t>дисциплинарное производство</w:t>
      </w:r>
      <w:bookmarkEnd w:id="3"/>
      <w:r w:rsidR="00920875" w:rsidRPr="00437615">
        <w:rPr>
          <w:sz w:val="24"/>
          <w:szCs w:val="24"/>
        </w:rPr>
        <w:t>.</w:t>
      </w:r>
    </w:p>
    <w:p w14:paraId="26474EE7" w14:textId="76E8721F" w:rsidR="002B1E83" w:rsidRPr="004C1030" w:rsidRDefault="00920875" w:rsidP="004C1030">
      <w:pPr>
        <w:spacing w:after="60"/>
        <w:jc w:val="both"/>
        <w:rPr>
          <w:sz w:val="24"/>
          <w:szCs w:val="24"/>
        </w:rPr>
      </w:pPr>
      <w:r w:rsidRPr="002B1E83">
        <w:rPr>
          <w:sz w:val="24"/>
          <w:szCs w:val="24"/>
        </w:rPr>
        <w:lastRenderedPageBreak/>
        <w:t xml:space="preserve">Контроль </w:t>
      </w:r>
      <w:r w:rsidR="003E137F">
        <w:rPr>
          <w:sz w:val="24"/>
          <w:szCs w:val="24"/>
        </w:rPr>
        <w:t>за</w:t>
      </w:r>
      <w:r w:rsidRPr="002B1E83">
        <w:rPr>
          <w:sz w:val="24"/>
          <w:szCs w:val="24"/>
        </w:rPr>
        <w:t xml:space="preserve"> соблюдением членами </w:t>
      </w:r>
      <w:r w:rsidR="0049389D" w:rsidRPr="002B1E83">
        <w:rPr>
          <w:sz w:val="24"/>
          <w:szCs w:val="24"/>
        </w:rPr>
        <w:t>Ассоциации</w:t>
      </w:r>
      <w:r w:rsidRPr="002B1E83">
        <w:rPr>
          <w:sz w:val="24"/>
          <w:szCs w:val="24"/>
        </w:rPr>
        <w:t xml:space="preserve"> </w:t>
      </w:r>
      <w:r w:rsidR="00DE365E" w:rsidRPr="002B1E83">
        <w:rPr>
          <w:sz w:val="24"/>
          <w:szCs w:val="24"/>
        </w:rPr>
        <w:t xml:space="preserve">настоящего </w:t>
      </w:r>
      <w:r w:rsidRPr="002B1E83">
        <w:rPr>
          <w:sz w:val="24"/>
          <w:szCs w:val="24"/>
        </w:rPr>
        <w:t>Стандарта</w:t>
      </w:r>
      <w:r w:rsidR="000775AF" w:rsidRPr="002B1E83">
        <w:rPr>
          <w:sz w:val="24"/>
          <w:szCs w:val="24"/>
        </w:rPr>
        <w:t xml:space="preserve"> </w:t>
      </w:r>
      <w:r w:rsidRPr="002B1E83">
        <w:rPr>
          <w:sz w:val="24"/>
          <w:szCs w:val="24"/>
        </w:rPr>
        <w:t xml:space="preserve">осуществляет Контрольный комитет </w:t>
      </w:r>
      <w:r w:rsidR="0049389D" w:rsidRPr="002B1E83">
        <w:rPr>
          <w:sz w:val="24"/>
          <w:szCs w:val="24"/>
        </w:rPr>
        <w:t>Ассоциации</w:t>
      </w:r>
      <w:r w:rsidRPr="002B1E83">
        <w:rPr>
          <w:sz w:val="24"/>
          <w:szCs w:val="24"/>
        </w:rPr>
        <w:t>.</w:t>
      </w:r>
      <w:bookmarkStart w:id="4" w:name="_Hlk87428932"/>
    </w:p>
    <w:p w14:paraId="1C22A1F6" w14:textId="14C2ED38" w:rsidR="00057C2D" w:rsidRPr="001C7883" w:rsidRDefault="00057C2D" w:rsidP="006635DC">
      <w:pPr>
        <w:pStyle w:val="ab"/>
        <w:numPr>
          <w:ilvl w:val="0"/>
          <w:numId w:val="1"/>
        </w:numPr>
        <w:spacing w:before="120" w:after="60"/>
        <w:ind w:left="0" w:firstLine="0"/>
        <w:contextualSpacing w:val="0"/>
        <w:jc w:val="both"/>
        <w:outlineLvl w:val="0"/>
        <w:rPr>
          <w:b/>
          <w:sz w:val="24"/>
          <w:szCs w:val="24"/>
        </w:rPr>
      </w:pPr>
      <w:bookmarkStart w:id="5" w:name="_Toc95991094"/>
      <w:bookmarkEnd w:id="4"/>
      <w:r w:rsidRPr="001C7883">
        <w:rPr>
          <w:b/>
          <w:sz w:val="24"/>
          <w:szCs w:val="24"/>
        </w:rPr>
        <w:t>СИСТЕМА МЕР ВОЗДЕЙСТВИЯ</w:t>
      </w:r>
      <w:r w:rsidR="00241BF0">
        <w:rPr>
          <w:b/>
          <w:sz w:val="24"/>
          <w:szCs w:val="24"/>
        </w:rPr>
        <w:t>.</w:t>
      </w:r>
      <w:bookmarkEnd w:id="5"/>
    </w:p>
    <w:p w14:paraId="77AC2478" w14:textId="10F2128F" w:rsidR="003205C6" w:rsidRPr="001C7883" w:rsidRDefault="006A631D" w:rsidP="006635DC">
      <w:pPr>
        <w:pStyle w:val="ab"/>
        <w:numPr>
          <w:ilvl w:val="1"/>
          <w:numId w:val="1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DF6D0B" w:rsidRPr="001C7883">
        <w:rPr>
          <w:sz w:val="24"/>
          <w:szCs w:val="24"/>
        </w:rPr>
        <w:t>а несоблюдение членами Ассоциации требований базовых стандартов, внутренних стандартов и иных внутренних документов Ассоциации</w:t>
      </w:r>
      <w:r w:rsidR="008571F1" w:rsidRPr="001C7883">
        <w:rPr>
          <w:sz w:val="24"/>
          <w:szCs w:val="24"/>
        </w:rPr>
        <w:t>,</w:t>
      </w:r>
      <w:r w:rsidR="00DF6D0B" w:rsidRPr="001C7883">
        <w:rPr>
          <w:sz w:val="24"/>
          <w:szCs w:val="24"/>
        </w:rPr>
        <w:t xml:space="preserve"> </w:t>
      </w:r>
      <w:r w:rsidR="009F6A2E" w:rsidRPr="001C7883">
        <w:rPr>
          <w:sz w:val="24"/>
          <w:szCs w:val="24"/>
        </w:rPr>
        <w:t>Федерального закона «О с</w:t>
      </w:r>
      <w:r w:rsidR="008571F1" w:rsidRPr="001C7883">
        <w:rPr>
          <w:sz w:val="24"/>
          <w:szCs w:val="24"/>
        </w:rPr>
        <w:t xml:space="preserve">ельскохозяйственной кооперации» и </w:t>
      </w:r>
      <w:r w:rsidR="00F02D7C" w:rsidRPr="001C7883">
        <w:rPr>
          <w:sz w:val="24"/>
          <w:szCs w:val="24"/>
        </w:rPr>
        <w:t>приняты</w:t>
      </w:r>
      <w:r w:rsidR="00A939A5" w:rsidRPr="001C7883">
        <w:rPr>
          <w:sz w:val="24"/>
          <w:szCs w:val="24"/>
        </w:rPr>
        <w:t>х</w:t>
      </w:r>
      <w:r w:rsidR="00F02D7C" w:rsidRPr="001C7883">
        <w:rPr>
          <w:sz w:val="24"/>
          <w:szCs w:val="24"/>
        </w:rPr>
        <w:t xml:space="preserve"> </w:t>
      </w:r>
      <w:r w:rsidR="008571F1" w:rsidRPr="001C7883">
        <w:rPr>
          <w:sz w:val="24"/>
          <w:szCs w:val="24"/>
        </w:rPr>
        <w:t xml:space="preserve">в соответствии с ним </w:t>
      </w:r>
      <w:r w:rsidR="00F02D7C" w:rsidRPr="001C7883">
        <w:rPr>
          <w:sz w:val="24"/>
          <w:szCs w:val="24"/>
        </w:rPr>
        <w:t>нормативны</w:t>
      </w:r>
      <w:r w:rsidR="00A939A5" w:rsidRPr="001C7883">
        <w:rPr>
          <w:sz w:val="24"/>
          <w:szCs w:val="24"/>
        </w:rPr>
        <w:t>х</w:t>
      </w:r>
      <w:r w:rsidR="00F02D7C" w:rsidRPr="001C7883">
        <w:rPr>
          <w:sz w:val="24"/>
          <w:szCs w:val="24"/>
        </w:rPr>
        <w:t xml:space="preserve"> акт</w:t>
      </w:r>
      <w:r w:rsidR="00A939A5" w:rsidRPr="001C7883">
        <w:rPr>
          <w:sz w:val="24"/>
          <w:szCs w:val="24"/>
        </w:rPr>
        <w:t>ов</w:t>
      </w:r>
      <w:r w:rsidR="00F02D7C" w:rsidRPr="001C7883">
        <w:rPr>
          <w:sz w:val="24"/>
          <w:szCs w:val="24"/>
        </w:rPr>
        <w:t xml:space="preserve"> </w:t>
      </w:r>
      <w:r w:rsidR="008571F1" w:rsidRPr="001C7883">
        <w:rPr>
          <w:sz w:val="24"/>
          <w:szCs w:val="24"/>
        </w:rPr>
        <w:t xml:space="preserve">Банка России </w:t>
      </w:r>
      <w:r w:rsidR="00920875" w:rsidRPr="001C7883">
        <w:rPr>
          <w:sz w:val="24"/>
          <w:szCs w:val="24"/>
        </w:rPr>
        <w:t>к членам</w:t>
      </w:r>
      <w:r w:rsidR="000775AF" w:rsidRPr="001C7883">
        <w:rPr>
          <w:sz w:val="24"/>
          <w:szCs w:val="24"/>
        </w:rPr>
        <w:t xml:space="preserve"> </w:t>
      </w:r>
      <w:r w:rsidR="000C6235" w:rsidRPr="001C7883">
        <w:rPr>
          <w:sz w:val="24"/>
          <w:szCs w:val="24"/>
        </w:rPr>
        <w:t>Ассоциации</w:t>
      </w:r>
      <w:r w:rsidR="00920875" w:rsidRPr="001C7883">
        <w:rPr>
          <w:sz w:val="24"/>
          <w:szCs w:val="24"/>
        </w:rPr>
        <w:t xml:space="preserve"> </w:t>
      </w:r>
      <w:r w:rsidR="005A1BD0">
        <w:rPr>
          <w:sz w:val="24"/>
          <w:szCs w:val="24"/>
        </w:rPr>
        <w:t>применяются</w:t>
      </w:r>
      <w:r w:rsidR="00920875" w:rsidRPr="001C7883">
        <w:rPr>
          <w:sz w:val="24"/>
          <w:szCs w:val="24"/>
        </w:rPr>
        <w:t xml:space="preserve"> следующие меры воздействия</w:t>
      </w:r>
      <w:r w:rsidR="00187B0E" w:rsidRPr="001C7883">
        <w:rPr>
          <w:sz w:val="24"/>
          <w:szCs w:val="24"/>
        </w:rPr>
        <w:t>:</w:t>
      </w:r>
    </w:p>
    <w:p w14:paraId="3E73A45F" w14:textId="31BEAB47" w:rsidR="00A962AB" w:rsidRPr="004C1030" w:rsidRDefault="00A962AB" w:rsidP="004C1030">
      <w:pPr>
        <w:pStyle w:val="ab"/>
        <w:numPr>
          <w:ilvl w:val="2"/>
          <w:numId w:val="1"/>
        </w:numPr>
        <w:spacing w:after="60"/>
        <w:ind w:left="720"/>
        <w:jc w:val="both"/>
        <w:rPr>
          <w:sz w:val="24"/>
          <w:szCs w:val="24"/>
        </w:rPr>
      </w:pPr>
      <w:r w:rsidRPr="004C1030">
        <w:rPr>
          <w:sz w:val="24"/>
          <w:szCs w:val="24"/>
        </w:rPr>
        <w:t xml:space="preserve">предъявление требования об обязательном устранении членом </w:t>
      </w:r>
      <w:r>
        <w:rPr>
          <w:sz w:val="24"/>
          <w:szCs w:val="24"/>
        </w:rPr>
        <w:t xml:space="preserve">Ассоциации </w:t>
      </w:r>
      <w:r w:rsidRPr="004C1030">
        <w:rPr>
          <w:sz w:val="24"/>
          <w:szCs w:val="24"/>
        </w:rPr>
        <w:t>выявленного нарушения в установленные сроки (далее – требование);</w:t>
      </w:r>
    </w:p>
    <w:p w14:paraId="71F63BF2" w14:textId="7782060F" w:rsidR="00A962AB" w:rsidRDefault="00A962AB" w:rsidP="004C1030">
      <w:pPr>
        <w:pStyle w:val="ab"/>
        <w:numPr>
          <w:ilvl w:val="2"/>
          <w:numId w:val="1"/>
        </w:numPr>
        <w:spacing w:after="60"/>
        <w:ind w:left="720"/>
        <w:contextualSpacing w:val="0"/>
        <w:jc w:val="both"/>
        <w:rPr>
          <w:sz w:val="24"/>
          <w:szCs w:val="24"/>
        </w:rPr>
      </w:pPr>
      <w:r w:rsidRPr="00A962AB">
        <w:rPr>
          <w:sz w:val="24"/>
          <w:szCs w:val="24"/>
        </w:rPr>
        <w:t xml:space="preserve">вынесение </w:t>
      </w:r>
      <w:r>
        <w:rPr>
          <w:sz w:val="24"/>
          <w:szCs w:val="24"/>
        </w:rPr>
        <w:t xml:space="preserve">члену Ассоциации </w:t>
      </w:r>
      <w:r w:rsidRPr="00A962AB">
        <w:rPr>
          <w:sz w:val="24"/>
          <w:szCs w:val="24"/>
        </w:rPr>
        <w:t>предупреждения в письменной форме (далее – предупреждение);</w:t>
      </w:r>
      <w:r>
        <w:rPr>
          <w:sz w:val="24"/>
          <w:szCs w:val="24"/>
        </w:rPr>
        <w:t xml:space="preserve"> </w:t>
      </w:r>
    </w:p>
    <w:p w14:paraId="6F01D7FB" w14:textId="77777777" w:rsidR="00A962AB" w:rsidRDefault="00A962AB" w:rsidP="004C1030">
      <w:pPr>
        <w:pStyle w:val="ab"/>
        <w:numPr>
          <w:ilvl w:val="2"/>
          <w:numId w:val="1"/>
        </w:numPr>
        <w:spacing w:after="60"/>
        <w:ind w:left="720"/>
        <w:contextualSpacing w:val="0"/>
        <w:jc w:val="both"/>
        <w:rPr>
          <w:sz w:val="24"/>
          <w:szCs w:val="24"/>
        </w:rPr>
      </w:pPr>
      <w:r w:rsidRPr="00A962AB">
        <w:rPr>
          <w:sz w:val="24"/>
          <w:szCs w:val="24"/>
        </w:rPr>
        <w:t xml:space="preserve">наложение штрафа (далее – штраф); </w:t>
      </w:r>
    </w:p>
    <w:p w14:paraId="5AD951F7" w14:textId="77777777" w:rsidR="00374B31" w:rsidRDefault="00A962AB" w:rsidP="006731EB">
      <w:pPr>
        <w:pStyle w:val="ab"/>
        <w:numPr>
          <w:ilvl w:val="2"/>
          <w:numId w:val="1"/>
        </w:numPr>
        <w:spacing w:after="60"/>
        <w:ind w:left="720"/>
        <w:contextualSpacing w:val="0"/>
        <w:jc w:val="both"/>
        <w:rPr>
          <w:sz w:val="24"/>
          <w:szCs w:val="24"/>
        </w:rPr>
      </w:pPr>
      <w:r w:rsidRPr="008E54C1">
        <w:rPr>
          <w:sz w:val="24"/>
          <w:szCs w:val="24"/>
        </w:rPr>
        <w:t xml:space="preserve">исключение из членов </w:t>
      </w:r>
      <w:r>
        <w:rPr>
          <w:sz w:val="24"/>
          <w:szCs w:val="24"/>
        </w:rPr>
        <w:t>Ассоциации.</w:t>
      </w:r>
    </w:p>
    <w:p w14:paraId="4FF07609" w14:textId="7F2BDE23" w:rsidR="006731EB" w:rsidRPr="00143E9B" w:rsidRDefault="006731EB" w:rsidP="00143E9B">
      <w:pPr>
        <w:pStyle w:val="ab"/>
        <w:numPr>
          <w:ilvl w:val="2"/>
          <w:numId w:val="1"/>
        </w:numPr>
        <w:spacing w:after="60"/>
        <w:ind w:left="720"/>
        <w:contextualSpacing w:val="0"/>
        <w:jc w:val="both"/>
        <w:rPr>
          <w:sz w:val="24"/>
          <w:szCs w:val="24"/>
        </w:rPr>
      </w:pPr>
      <w:r w:rsidRPr="00143E9B">
        <w:rPr>
          <w:sz w:val="24"/>
          <w:szCs w:val="24"/>
        </w:rPr>
        <w:t>В случаях</w:t>
      </w:r>
      <w:r w:rsidR="00CF25B5">
        <w:rPr>
          <w:sz w:val="24"/>
          <w:szCs w:val="24"/>
        </w:rPr>
        <w:t>, определенных в Приложениях к настоящему Стандарту</w:t>
      </w:r>
      <w:r w:rsidRPr="00143E9B">
        <w:rPr>
          <w:sz w:val="24"/>
          <w:szCs w:val="24"/>
        </w:rPr>
        <w:t xml:space="preserve"> и в соответствии с решением уполномоченного органа Ассоциации, могут одновременно применяться следующие меры: </w:t>
      </w:r>
    </w:p>
    <w:p w14:paraId="61C54C04" w14:textId="04566B9E" w:rsidR="006731EB" w:rsidRDefault="006731EB" w:rsidP="006731EB">
      <w:pPr>
        <w:pStyle w:val="ab"/>
        <w:spacing w:after="6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 предупреждение и штраф;</w:t>
      </w:r>
    </w:p>
    <w:p w14:paraId="229AFED5" w14:textId="7C284A63" w:rsidR="006731EB" w:rsidRPr="00A962AB" w:rsidRDefault="006731EB" w:rsidP="00143E9B">
      <w:pPr>
        <w:pStyle w:val="ab"/>
        <w:spacing w:after="6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 требование и штраф;</w:t>
      </w:r>
    </w:p>
    <w:p w14:paraId="2B481376" w14:textId="46A3A5F6" w:rsidR="00140D28" w:rsidRPr="00CF5DAD" w:rsidRDefault="00140D28" w:rsidP="004C1030">
      <w:pPr>
        <w:pStyle w:val="ab"/>
        <w:numPr>
          <w:ilvl w:val="1"/>
          <w:numId w:val="1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CF5DAD">
        <w:rPr>
          <w:sz w:val="24"/>
          <w:szCs w:val="24"/>
        </w:rPr>
        <w:t>Органом, имеющим право применять меры воздействия, предусмотренные п.2.1.1</w:t>
      </w:r>
      <w:r w:rsidR="0040232A">
        <w:rPr>
          <w:sz w:val="24"/>
          <w:szCs w:val="24"/>
        </w:rPr>
        <w:t>.</w:t>
      </w:r>
      <w:r w:rsidRPr="00CF5DAD">
        <w:rPr>
          <w:sz w:val="24"/>
          <w:szCs w:val="24"/>
        </w:rPr>
        <w:t xml:space="preserve"> – 2.1.3. </w:t>
      </w:r>
      <w:r w:rsidR="00DE365E">
        <w:rPr>
          <w:sz w:val="24"/>
          <w:szCs w:val="24"/>
        </w:rPr>
        <w:t xml:space="preserve">настоящего </w:t>
      </w:r>
      <w:r w:rsidRPr="00CF5DAD">
        <w:rPr>
          <w:sz w:val="24"/>
          <w:szCs w:val="24"/>
        </w:rPr>
        <w:t>Стандарта, является Дисциплинарный комитет.</w:t>
      </w:r>
    </w:p>
    <w:p w14:paraId="071F64C5" w14:textId="43A1196C" w:rsidR="00140D28" w:rsidRPr="00CF5DAD" w:rsidRDefault="00140D28" w:rsidP="004C1030">
      <w:pPr>
        <w:pStyle w:val="ab"/>
        <w:numPr>
          <w:ilvl w:val="1"/>
          <w:numId w:val="1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CF5DAD">
        <w:rPr>
          <w:sz w:val="24"/>
          <w:szCs w:val="24"/>
        </w:rPr>
        <w:t>Органом, имеющим право применять меру воздействия, предусмотренную п.2.1.4</w:t>
      </w:r>
      <w:r w:rsidR="0040232A">
        <w:rPr>
          <w:sz w:val="24"/>
          <w:szCs w:val="24"/>
        </w:rPr>
        <w:t>.</w:t>
      </w:r>
      <w:r w:rsidRPr="00CF5DAD">
        <w:rPr>
          <w:sz w:val="24"/>
          <w:szCs w:val="24"/>
        </w:rPr>
        <w:t xml:space="preserve"> </w:t>
      </w:r>
      <w:r w:rsidR="00DE365E">
        <w:rPr>
          <w:sz w:val="24"/>
          <w:szCs w:val="24"/>
        </w:rPr>
        <w:t xml:space="preserve">настоящего </w:t>
      </w:r>
      <w:r w:rsidRPr="00CF5DAD">
        <w:rPr>
          <w:sz w:val="24"/>
          <w:szCs w:val="24"/>
        </w:rPr>
        <w:t xml:space="preserve">Стандарта является Совет Ассоциации. </w:t>
      </w:r>
      <w:r w:rsidR="00BB7CBB" w:rsidRPr="00CF5DAD">
        <w:rPr>
          <w:sz w:val="24"/>
          <w:szCs w:val="24"/>
        </w:rPr>
        <w:t xml:space="preserve">Дисциплинарный комитет </w:t>
      </w:r>
      <w:r w:rsidR="00A9399C">
        <w:rPr>
          <w:sz w:val="24"/>
          <w:szCs w:val="24"/>
        </w:rPr>
        <w:t xml:space="preserve">может </w:t>
      </w:r>
      <w:r w:rsidR="00A9399C">
        <w:rPr>
          <w:rFonts w:ascii="Times New Roman" w:hAnsi="Times New Roman" w:cs="Times New Roman"/>
          <w:sz w:val="24"/>
          <w:szCs w:val="24"/>
        </w:rPr>
        <w:t xml:space="preserve">принять решение рекомендовать </w:t>
      </w:r>
      <w:r w:rsidR="00BB7CBB" w:rsidRPr="00CF5DAD">
        <w:rPr>
          <w:sz w:val="24"/>
          <w:szCs w:val="24"/>
        </w:rPr>
        <w:t>Совет</w:t>
      </w:r>
      <w:r w:rsidR="00A9399C">
        <w:rPr>
          <w:sz w:val="24"/>
          <w:szCs w:val="24"/>
        </w:rPr>
        <w:t>у</w:t>
      </w:r>
      <w:r w:rsidR="00BB7CBB" w:rsidRPr="00CF5DAD">
        <w:rPr>
          <w:sz w:val="24"/>
          <w:szCs w:val="24"/>
        </w:rPr>
        <w:t xml:space="preserve"> </w:t>
      </w:r>
      <w:proofErr w:type="gramStart"/>
      <w:r w:rsidR="00BB7CBB" w:rsidRPr="00CF5DAD">
        <w:rPr>
          <w:sz w:val="24"/>
          <w:szCs w:val="24"/>
        </w:rPr>
        <w:t>Ассоциации  примени</w:t>
      </w:r>
      <w:r w:rsidR="00A9399C">
        <w:rPr>
          <w:sz w:val="24"/>
          <w:szCs w:val="24"/>
        </w:rPr>
        <w:t>ть</w:t>
      </w:r>
      <w:proofErr w:type="gramEnd"/>
      <w:r w:rsidR="007F0870" w:rsidRPr="00CF5DAD">
        <w:rPr>
          <w:sz w:val="24"/>
          <w:szCs w:val="24"/>
        </w:rPr>
        <w:t xml:space="preserve"> </w:t>
      </w:r>
      <w:r w:rsidR="00BB7CBB" w:rsidRPr="00CF5DAD">
        <w:rPr>
          <w:sz w:val="24"/>
          <w:szCs w:val="24"/>
        </w:rPr>
        <w:t>данн</w:t>
      </w:r>
      <w:r w:rsidR="00A9399C">
        <w:rPr>
          <w:sz w:val="24"/>
          <w:szCs w:val="24"/>
        </w:rPr>
        <w:t>ую</w:t>
      </w:r>
      <w:r w:rsidR="00BB7CBB" w:rsidRPr="00CF5DAD">
        <w:rPr>
          <w:sz w:val="24"/>
          <w:szCs w:val="24"/>
        </w:rPr>
        <w:t xml:space="preserve"> мер</w:t>
      </w:r>
      <w:r w:rsidR="00A9399C">
        <w:rPr>
          <w:sz w:val="24"/>
          <w:szCs w:val="24"/>
        </w:rPr>
        <w:t>у</w:t>
      </w:r>
      <w:r w:rsidR="00BB7CBB" w:rsidRPr="00CF5DAD">
        <w:rPr>
          <w:sz w:val="24"/>
          <w:szCs w:val="24"/>
        </w:rPr>
        <w:t xml:space="preserve"> воздействия.</w:t>
      </w:r>
    </w:p>
    <w:p w14:paraId="5A69974E" w14:textId="35E94F17" w:rsidR="00140D28" w:rsidRDefault="00140D28" w:rsidP="00A962AB">
      <w:pPr>
        <w:pStyle w:val="ab"/>
        <w:numPr>
          <w:ilvl w:val="0"/>
          <w:numId w:val="1"/>
        </w:numPr>
        <w:spacing w:before="120" w:after="60"/>
        <w:ind w:left="0" w:firstLine="0"/>
        <w:contextualSpacing w:val="0"/>
        <w:jc w:val="both"/>
        <w:outlineLvl w:val="0"/>
        <w:rPr>
          <w:b/>
          <w:sz w:val="24"/>
          <w:szCs w:val="24"/>
        </w:rPr>
      </w:pPr>
      <w:bookmarkStart w:id="6" w:name="_Toc95991095"/>
      <w:r w:rsidRPr="00CF5DAD">
        <w:rPr>
          <w:b/>
          <w:sz w:val="24"/>
          <w:szCs w:val="24"/>
        </w:rPr>
        <w:t>ОСНОВАНИЯ ПРИМЕНЕНИЯ МЕР ВОЗДЕЙСТВИЯ.</w:t>
      </w:r>
      <w:bookmarkEnd w:id="6"/>
    </w:p>
    <w:p w14:paraId="42A2EBB6" w14:textId="56DD1562" w:rsidR="003D529C" w:rsidRPr="003D529C" w:rsidRDefault="003D529C" w:rsidP="004C1030">
      <w:pPr>
        <w:pStyle w:val="ab"/>
        <w:numPr>
          <w:ilvl w:val="1"/>
          <w:numId w:val="1"/>
        </w:numPr>
        <w:spacing w:after="6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231FF">
        <w:rPr>
          <w:sz w:val="24"/>
          <w:szCs w:val="24"/>
        </w:rPr>
        <w:t xml:space="preserve">Ассоциация </w:t>
      </w:r>
      <w:r w:rsidRPr="003D529C">
        <w:rPr>
          <w:sz w:val="24"/>
          <w:szCs w:val="24"/>
        </w:rPr>
        <w:t xml:space="preserve">при применении меры воздействия учитывает </w:t>
      </w:r>
      <w:r w:rsidRPr="003D529C">
        <w:rPr>
          <w:rFonts w:eastAsia="Times New Roman"/>
          <w:sz w:val="24"/>
          <w:szCs w:val="24"/>
          <w:lang w:eastAsia="ru-RU"/>
        </w:rPr>
        <w:t xml:space="preserve">в совокупности </w:t>
      </w:r>
      <w:r w:rsidRPr="003D529C">
        <w:rPr>
          <w:sz w:val="24"/>
          <w:szCs w:val="24"/>
        </w:rPr>
        <w:t xml:space="preserve">следующие критерии: </w:t>
      </w:r>
    </w:p>
    <w:p w14:paraId="7F3975A9" w14:textId="7254B95C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r w:rsidRPr="003D529C">
        <w:rPr>
          <w:sz w:val="24"/>
          <w:szCs w:val="24"/>
        </w:rPr>
        <w:t xml:space="preserve">- </w:t>
      </w:r>
      <w:r w:rsidRPr="003D529C">
        <w:rPr>
          <w:rFonts w:eastAsia="Times New Roman"/>
          <w:sz w:val="24"/>
          <w:szCs w:val="24"/>
          <w:lang w:eastAsia="ru-RU"/>
        </w:rPr>
        <w:t xml:space="preserve">существенность нарушения (наличие, объем и характер негативных последствий нарушения для деятельности члена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деятельности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потребителей финансовых услуг и (или) финансового рынка в целом); </w:t>
      </w:r>
    </w:p>
    <w:p w14:paraId="5A63DEB6" w14:textId="052BBC49" w:rsidR="003D529C" w:rsidRPr="003D529C" w:rsidRDefault="003D529C" w:rsidP="004C1030">
      <w:pPr>
        <w:spacing w:after="60"/>
        <w:jc w:val="both"/>
        <w:rPr>
          <w:sz w:val="24"/>
          <w:szCs w:val="24"/>
        </w:rPr>
      </w:pPr>
      <w:r w:rsidRPr="003D529C">
        <w:rPr>
          <w:sz w:val="24"/>
          <w:szCs w:val="24"/>
        </w:rPr>
        <w:t xml:space="preserve">- вина члена </w:t>
      </w:r>
      <w:r w:rsidR="00D231FF">
        <w:rPr>
          <w:sz w:val="24"/>
          <w:szCs w:val="24"/>
        </w:rPr>
        <w:t>Ассоциации</w:t>
      </w:r>
      <w:r w:rsidRPr="003D529C">
        <w:rPr>
          <w:sz w:val="24"/>
          <w:szCs w:val="24"/>
        </w:rPr>
        <w:t xml:space="preserve"> в совершении нарушения. СКПК признается виновным в совершении нарушения, если будет установлено, что у него имелась возможность для соблюдения правил и норм, за нарушение которых внутренними документами </w:t>
      </w:r>
      <w:r w:rsidR="00D231FF">
        <w:rPr>
          <w:sz w:val="24"/>
          <w:szCs w:val="24"/>
        </w:rPr>
        <w:t>Ассоциации</w:t>
      </w:r>
      <w:r w:rsidRPr="003D529C">
        <w:rPr>
          <w:sz w:val="24"/>
          <w:szCs w:val="24"/>
        </w:rPr>
        <w:t xml:space="preserve"> предусмотрена ответственность, но данным СКПК не были приняты все зависящие от него меры по их соблюдению;</w:t>
      </w:r>
    </w:p>
    <w:p w14:paraId="4463D1F2" w14:textId="400BA098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 w:rsidRPr="003D529C">
        <w:rPr>
          <w:rFonts w:eastAsia="Times New Roman"/>
          <w:sz w:val="24"/>
          <w:szCs w:val="24"/>
          <w:lang w:eastAsia="ru-RU"/>
        </w:rPr>
        <w:t xml:space="preserve">- длительность нарушения. Длящимся нарушением является действие или бездействие, которое выражается в длительном непрекращающемся невыполнении или ненадлежащем выполнении обязанностей, предусмотренных Федеральным законом от 08.12.1995 № 193-ФЗ «О сельскохозяйственной кооперации» (далее – </w:t>
      </w:r>
      <w:bookmarkStart w:id="7" w:name="_Hlk79687643"/>
      <w:r w:rsidRPr="003D529C">
        <w:rPr>
          <w:rFonts w:eastAsia="Times New Roman"/>
          <w:sz w:val="24"/>
          <w:szCs w:val="24"/>
          <w:lang w:eastAsia="ru-RU"/>
        </w:rPr>
        <w:t xml:space="preserve">Федеральный закон </w:t>
      </w:r>
      <w:r w:rsidRPr="003D529C">
        <w:rPr>
          <w:rFonts w:eastAsia="Times New Roman"/>
          <w:sz w:val="24"/>
          <w:szCs w:val="24"/>
          <w:lang w:eastAsia="ru-RU"/>
        </w:rPr>
        <w:br/>
        <w:t>№ 193-ФЗ</w:t>
      </w:r>
      <w:bookmarkEnd w:id="7"/>
      <w:r w:rsidRPr="003D529C">
        <w:rPr>
          <w:rFonts w:eastAsia="Times New Roman"/>
          <w:sz w:val="24"/>
          <w:szCs w:val="24"/>
          <w:lang w:eastAsia="ru-RU"/>
        </w:rPr>
        <w:t>), принятыми в соответствии с ним нормативными актами Банка России, базовыми стандартами, внутренними стандартами и иными внутренними документами 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>;</w:t>
      </w:r>
    </w:p>
    <w:p w14:paraId="447A04FC" w14:textId="77777777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 w:rsidRPr="003D529C">
        <w:rPr>
          <w:rFonts w:eastAsia="Times New Roman"/>
          <w:sz w:val="24"/>
          <w:szCs w:val="24"/>
          <w:lang w:eastAsia="ru-RU"/>
        </w:rPr>
        <w:t>- неоднократность совершения нарушения (повторное совершение однородного</w:t>
      </w:r>
      <w:r w:rsidRPr="003D529C">
        <w:rPr>
          <w:rStyle w:val="aff3"/>
          <w:rFonts w:eastAsia="Times New Roman"/>
          <w:sz w:val="24"/>
          <w:szCs w:val="24"/>
          <w:lang w:eastAsia="ru-RU"/>
        </w:rPr>
        <w:footnoteReference w:id="1"/>
      </w:r>
      <w:r w:rsidRPr="003D529C">
        <w:rPr>
          <w:rFonts w:eastAsia="Times New Roman"/>
          <w:sz w:val="24"/>
          <w:szCs w:val="24"/>
          <w:lang w:eastAsia="ru-RU"/>
        </w:rPr>
        <w:t xml:space="preserve"> нарушения в течение 12 месяцев):</w:t>
      </w:r>
    </w:p>
    <w:p w14:paraId="181E09BF" w14:textId="77777777" w:rsidR="003D529C" w:rsidRPr="003D529C" w:rsidRDefault="003D529C" w:rsidP="004C1030">
      <w:pPr>
        <w:pStyle w:val="ab"/>
        <w:numPr>
          <w:ilvl w:val="0"/>
          <w:numId w:val="22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3D529C">
        <w:rPr>
          <w:rFonts w:eastAsia="Times New Roman"/>
          <w:sz w:val="24"/>
          <w:szCs w:val="24"/>
          <w:lang w:eastAsia="ru-RU"/>
        </w:rPr>
        <w:t>в случае если нарушение устранено до принятия решения о применении меры воздействия или нарушение носит неустранимый характер, период 12 месяцев определяется с даты принятия решения о применении меры воздействия;</w:t>
      </w:r>
    </w:p>
    <w:p w14:paraId="5368A1D4" w14:textId="69806FCE" w:rsidR="003D529C" w:rsidRPr="003D529C" w:rsidRDefault="003D529C" w:rsidP="004C1030">
      <w:pPr>
        <w:pStyle w:val="ab"/>
        <w:numPr>
          <w:ilvl w:val="0"/>
          <w:numId w:val="22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3D529C">
        <w:rPr>
          <w:rFonts w:eastAsia="Times New Roman"/>
          <w:sz w:val="24"/>
          <w:szCs w:val="24"/>
          <w:lang w:eastAsia="ru-RU"/>
        </w:rPr>
        <w:lastRenderedPageBreak/>
        <w:t xml:space="preserve">в случае если нарушение не устранено до принятия решения о применении меры воздействия и носит устранимый характер, период 12 месяцев определяется с даты исполнения членом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примененной меры (даты устранения нарушения);</w:t>
      </w:r>
    </w:p>
    <w:p w14:paraId="701519C1" w14:textId="79A8A976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 w:rsidRPr="003D529C">
        <w:rPr>
          <w:rFonts w:eastAsia="Times New Roman"/>
          <w:sz w:val="24"/>
          <w:szCs w:val="24"/>
          <w:lang w:eastAsia="ru-RU"/>
        </w:rPr>
        <w:t xml:space="preserve">- наличие и характер ранее примененных в отношении члена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мер воздействия (в том числе действующих);</w:t>
      </w:r>
    </w:p>
    <w:p w14:paraId="7489F5D9" w14:textId="77777777" w:rsidR="003D529C" w:rsidRPr="004C1030" w:rsidRDefault="003D529C" w:rsidP="004C1030">
      <w:pPr>
        <w:spacing w:after="60"/>
        <w:jc w:val="both"/>
        <w:rPr>
          <w:sz w:val="24"/>
          <w:szCs w:val="24"/>
        </w:rPr>
      </w:pPr>
      <w:r w:rsidRPr="004C1030">
        <w:rPr>
          <w:rFonts w:eastAsia="Times New Roman"/>
          <w:sz w:val="24"/>
          <w:szCs w:val="24"/>
          <w:lang w:eastAsia="ru-RU"/>
        </w:rPr>
        <w:t xml:space="preserve">- </w:t>
      </w:r>
      <w:r w:rsidRPr="004C1030">
        <w:rPr>
          <w:sz w:val="24"/>
          <w:szCs w:val="24"/>
        </w:rPr>
        <w:t>иные факторы, такие как:</w:t>
      </w:r>
    </w:p>
    <w:p w14:paraId="6BA98608" w14:textId="77777777" w:rsidR="003D529C" w:rsidRPr="00330845" w:rsidRDefault="003D529C" w:rsidP="004C1030">
      <w:pPr>
        <w:pStyle w:val="ab"/>
        <w:numPr>
          <w:ilvl w:val="0"/>
          <w:numId w:val="23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4C1030">
        <w:rPr>
          <w:sz w:val="24"/>
          <w:szCs w:val="24"/>
        </w:rPr>
        <w:t>искажение данных в отчетности и их несоответствие данным аналитического бухгалтерского учета с целью выполнения финансовых нормативов;</w:t>
      </w:r>
    </w:p>
    <w:p w14:paraId="6187D904" w14:textId="0231EEAC" w:rsidR="003D529C" w:rsidRPr="00330845" w:rsidRDefault="003D529C" w:rsidP="004C1030">
      <w:pPr>
        <w:pStyle w:val="ab"/>
        <w:numPr>
          <w:ilvl w:val="0"/>
          <w:numId w:val="23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4C1030">
        <w:rPr>
          <w:sz w:val="24"/>
          <w:szCs w:val="24"/>
        </w:rPr>
        <w:t xml:space="preserve">несвоевременное предоставление по запросу </w:t>
      </w:r>
      <w:r w:rsidR="00D231FF" w:rsidRPr="004C1030">
        <w:rPr>
          <w:sz w:val="24"/>
          <w:szCs w:val="24"/>
        </w:rPr>
        <w:t>Ассоциации</w:t>
      </w:r>
      <w:r w:rsidRPr="004C1030">
        <w:rPr>
          <w:sz w:val="24"/>
          <w:szCs w:val="24"/>
        </w:rPr>
        <w:t xml:space="preserve"> документов и </w:t>
      </w:r>
      <w:r w:rsidR="00CB777F">
        <w:rPr>
          <w:sz w:val="24"/>
          <w:szCs w:val="24"/>
        </w:rPr>
        <w:t xml:space="preserve">информации </w:t>
      </w:r>
      <w:proofErr w:type="gramStart"/>
      <w:r w:rsidR="00CB777F">
        <w:rPr>
          <w:sz w:val="24"/>
          <w:szCs w:val="24"/>
        </w:rPr>
        <w:t>( в</w:t>
      </w:r>
      <w:proofErr w:type="gramEnd"/>
      <w:r w:rsidR="00CB777F">
        <w:rPr>
          <w:sz w:val="24"/>
          <w:szCs w:val="24"/>
        </w:rPr>
        <w:t xml:space="preserve"> том числе документов и информации по </w:t>
      </w:r>
      <w:r w:rsidRPr="004C1030">
        <w:rPr>
          <w:sz w:val="24"/>
          <w:szCs w:val="24"/>
        </w:rPr>
        <w:t>бухгалтерск</w:t>
      </w:r>
      <w:r w:rsidR="00CB777F">
        <w:rPr>
          <w:sz w:val="24"/>
          <w:szCs w:val="24"/>
        </w:rPr>
        <w:t>ому учету и счетам)</w:t>
      </w:r>
      <w:r w:rsidRPr="00330845">
        <w:rPr>
          <w:sz w:val="24"/>
          <w:szCs w:val="24"/>
        </w:rPr>
        <w:t>;</w:t>
      </w:r>
    </w:p>
    <w:p w14:paraId="339D4EE3" w14:textId="3A640C34" w:rsidR="003D529C" w:rsidRPr="004C1030" w:rsidRDefault="003D529C" w:rsidP="004C1030">
      <w:pPr>
        <w:pStyle w:val="ab"/>
        <w:numPr>
          <w:ilvl w:val="0"/>
          <w:numId w:val="23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4C1030">
        <w:rPr>
          <w:sz w:val="24"/>
          <w:szCs w:val="24"/>
        </w:rPr>
        <w:t xml:space="preserve">неконтактность представителей кооператива с </w:t>
      </w:r>
      <w:r w:rsidR="00D231FF" w:rsidRPr="004C1030">
        <w:rPr>
          <w:sz w:val="24"/>
          <w:szCs w:val="24"/>
        </w:rPr>
        <w:t>Ассоциацией</w:t>
      </w:r>
      <w:r w:rsidRPr="004C1030">
        <w:rPr>
          <w:sz w:val="24"/>
          <w:szCs w:val="24"/>
        </w:rPr>
        <w:t xml:space="preserve"> (отключен телефон или не отвечает абонент на звонки сотрудников </w:t>
      </w:r>
      <w:r w:rsidR="00D231FF" w:rsidRPr="004C1030">
        <w:rPr>
          <w:sz w:val="24"/>
          <w:szCs w:val="24"/>
        </w:rPr>
        <w:t>Ассоциации</w:t>
      </w:r>
      <w:r w:rsidRPr="004C1030">
        <w:rPr>
          <w:sz w:val="24"/>
          <w:szCs w:val="24"/>
        </w:rPr>
        <w:t xml:space="preserve">, </w:t>
      </w:r>
      <w:bookmarkStart w:id="8" w:name="_Hlk86485766"/>
      <w:r w:rsidRPr="004C1030">
        <w:rPr>
          <w:sz w:val="24"/>
          <w:szCs w:val="24"/>
        </w:rPr>
        <w:t xml:space="preserve">не </w:t>
      </w:r>
      <w:r w:rsidR="00D231FF" w:rsidRPr="004C1030">
        <w:rPr>
          <w:sz w:val="24"/>
          <w:szCs w:val="24"/>
        </w:rPr>
        <w:t>подтвержд</w:t>
      </w:r>
      <w:r w:rsidR="00CB777F">
        <w:rPr>
          <w:sz w:val="24"/>
          <w:szCs w:val="24"/>
        </w:rPr>
        <w:t>ение</w:t>
      </w:r>
      <w:r w:rsidR="00D231FF" w:rsidRPr="004C1030">
        <w:rPr>
          <w:sz w:val="24"/>
          <w:szCs w:val="24"/>
        </w:rPr>
        <w:t xml:space="preserve"> получени</w:t>
      </w:r>
      <w:r w:rsidR="00CB777F">
        <w:rPr>
          <w:sz w:val="24"/>
          <w:szCs w:val="24"/>
        </w:rPr>
        <w:t>я</w:t>
      </w:r>
      <w:r w:rsidRPr="004C1030">
        <w:rPr>
          <w:sz w:val="24"/>
          <w:szCs w:val="24"/>
        </w:rPr>
        <w:t xml:space="preserve"> обращени</w:t>
      </w:r>
      <w:r w:rsidR="009F1E60" w:rsidRPr="004C1030">
        <w:rPr>
          <w:sz w:val="24"/>
          <w:szCs w:val="24"/>
        </w:rPr>
        <w:t>й</w:t>
      </w:r>
      <w:r w:rsidR="00D231FF" w:rsidRPr="004C1030">
        <w:rPr>
          <w:sz w:val="24"/>
          <w:szCs w:val="24"/>
        </w:rPr>
        <w:t xml:space="preserve"> (пис</w:t>
      </w:r>
      <w:r w:rsidR="009F1E60" w:rsidRPr="004C1030">
        <w:rPr>
          <w:sz w:val="24"/>
          <w:szCs w:val="24"/>
        </w:rPr>
        <w:t>ем</w:t>
      </w:r>
      <w:r w:rsidR="00D231FF" w:rsidRPr="004C1030">
        <w:rPr>
          <w:sz w:val="24"/>
          <w:szCs w:val="24"/>
        </w:rPr>
        <w:t>, уведомлени</w:t>
      </w:r>
      <w:r w:rsidR="009F1E60" w:rsidRPr="004C1030">
        <w:rPr>
          <w:sz w:val="24"/>
          <w:szCs w:val="24"/>
        </w:rPr>
        <w:t>й</w:t>
      </w:r>
      <w:r w:rsidR="00D231FF" w:rsidRPr="004C1030">
        <w:rPr>
          <w:sz w:val="24"/>
          <w:szCs w:val="24"/>
        </w:rPr>
        <w:t>, требовани</w:t>
      </w:r>
      <w:r w:rsidR="009F1E60" w:rsidRPr="004C1030">
        <w:rPr>
          <w:sz w:val="24"/>
          <w:szCs w:val="24"/>
        </w:rPr>
        <w:t>й</w:t>
      </w:r>
      <w:r w:rsidR="00D231FF" w:rsidRPr="004C1030">
        <w:rPr>
          <w:sz w:val="24"/>
          <w:szCs w:val="24"/>
        </w:rPr>
        <w:t>, предписани</w:t>
      </w:r>
      <w:r w:rsidR="009F1E60" w:rsidRPr="004C1030">
        <w:rPr>
          <w:sz w:val="24"/>
          <w:szCs w:val="24"/>
        </w:rPr>
        <w:t>й</w:t>
      </w:r>
      <w:r w:rsidR="00D231FF" w:rsidRPr="004C1030">
        <w:rPr>
          <w:sz w:val="24"/>
          <w:szCs w:val="24"/>
        </w:rPr>
        <w:t xml:space="preserve">, и др. исходящих от Ассоциации документов) </w:t>
      </w:r>
      <w:r w:rsidRPr="004C1030">
        <w:rPr>
          <w:sz w:val="24"/>
          <w:szCs w:val="24"/>
        </w:rPr>
        <w:t xml:space="preserve">в СКПК от </w:t>
      </w:r>
      <w:r w:rsidR="00D231FF" w:rsidRPr="004C1030">
        <w:rPr>
          <w:sz w:val="24"/>
          <w:szCs w:val="24"/>
        </w:rPr>
        <w:t>Ассоциации</w:t>
      </w:r>
      <w:r w:rsidRPr="004C1030">
        <w:rPr>
          <w:sz w:val="24"/>
          <w:szCs w:val="24"/>
        </w:rPr>
        <w:t xml:space="preserve"> по системе «</w:t>
      </w:r>
      <w:proofErr w:type="spellStart"/>
      <w:r w:rsidRPr="004C1030">
        <w:rPr>
          <w:sz w:val="24"/>
          <w:szCs w:val="24"/>
        </w:rPr>
        <w:t>Диадок</w:t>
      </w:r>
      <w:proofErr w:type="spellEnd"/>
      <w:r w:rsidRPr="004C1030">
        <w:rPr>
          <w:sz w:val="24"/>
          <w:szCs w:val="24"/>
        </w:rPr>
        <w:t>»</w:t>
      </w:r>
      <w:r w:rsidR="00D231FF" w:rsidRPr="004C1030">
        <w:rPr>
          <w:sz w:val="24"/>
          <w:szCs w:val="24"/>
        </w:rPr>
        <w:t xml:space="preserve"> (систем</w:t>
      </w:r>
      <w:r w:rsidR="009F1E60" w:rsidRPr="004C1030">
        <w:rPr>
          <w:sz w:val="24"/>
          <w:szCs w:val="24"/>
        </w:rPr>
        <w:t>е</w:t>
      </w:r>
      <w:r w:rsidR="00D231FF" w:rsidRPr="004C1030">
        <w:rPr>
          <w:sz w:val="24"/>
          <w:szCs w:val="24"/>
        </w:rPr>
        <w:t xml:space="preserve"> электронного документооборота «Контур-</w:t>
      </w:r>
      <w:proofErr w:type="spellStart"/>
      <w:r w:rsidR="00D231FF" w:rsidRPr="004C1030">
        <w:rPr>
          <w:sz w:val="24"/>
          <w:szCs w:val="24"/>
        </w:rPr>
        <w:t>Диадок</w:t>
      </w:r>
      <w:proofErr w:type="spellEnd"/>
      <w:r w:rsidR="00D231FF" w:rsidRPr="004C1030">
        <w:rPr>
          <w:sz w:val="24"/>
          <w:szCs w:val="24"/>
        </w:rPr>
        <w:t>»)</w:t>
      </w:r>
      <w:r w:rsidRPr="004C1030">
        <w:rPr>
          <w:sz w:val="24"/>
          <w:szCs w:val="24"/>
        </w:rPr>
        <w:t xml:space="preserve">, </w:t>
      </w:r>
      <w:bookmarkEnd w:id="8"/>
      <w:r w:rsidRPr="004C1030">
        <w:rPr>
          <w:sz w:val="24"/>
          <w:szCs w:val="24"/>
        </w:rPr>
        <w:t>невозможность связаться с руководителем СКПК и т.п.</w:t>
      </w:r>
    </w:p>
    <w:p w14:paraId="34E82B8A" w14:textId="5072ACC0" w:rsidR="003D529C" w:rsidRPr="003D529C" w:rsidRDefault="003D529C" w:rsidP="004C1030">
      <w:pPr>
        <w:pStyle w:val="ab"/>
        <w:numPr>
          <w:ilvl w:val="1"/>
          <w:numId w:val="1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>Смягчающими меру воздействия обстоятельствами могут являться следующие:</w:t>
      </w:r>
    </w:p>
    <w:p w14:paraId="49DB1523" w14:textId="227E4BD1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3.2.1.</w:t>
      </w:r>
      <w:r w:rsidRPr="003D529C">
        <w:rPr>
          <w:rFonts w:eastAsia="Times New Roman"/>
          <w:sz w:val="24"/>
          <w:szCs w:val="24"/>
          <w:lang w:eastAsia="ru-RU"/>
        </w:rPr>
        <w:t xml:space="preserve"> предотвращение или устранение членом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негативных последствий допущенного нарушения для своей деятельности, деятельности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потребителей финансовых услуг и (или) финансового рынка в целом до его выявления </w:t>
      </w:r>
      <w:r w:rsidR="00D231FF">
        <w:rPr>
          <w:rFonts w:eastAsia="Times New Roman"/>
          <w:sz w:val="24"/>
          <w:szCs w:val="24"/>
          <w:lang w:eastAsia="ru-RU"/>
        </w:rPr>
        <w:t>Ассоциацией</w:t>
      </w:r>
      <w:r w:rsidRPr="003D529C">
        <w:rPr>
          <w:rFonts w:eastAsia="Times New Roman"/>
          <w:sz w:val="24"/>
          <w:szCs w:val="24"/>
          <w:lang w:eastAsia="ru-RU"/>
        </w:rPr>
        <w:t xml:space="preserve"> или до принятия </w:t>
      </w:r>
      <w:r w:rsidR="00D231FF">
        <w:rPr>
          <w:rFonts w:eastAsia="Times New Roman"/>
          <w:sz w:val="24"/>
          <w:szCs w:val="24"/>
          <w:lang w:eastAsia="ru-RU"/>
        </w:rPr>
        <w:t>Ассоциацией</w:t>
      </w:r>
      <w:r w:rsidRPr="003D529C">
        <w:rPr>
          <w:rFonts w:eastAsia="Times New Roman"/>
          <w:sz w:val="24"/>
          <w:szCs w:val="24"/>
          <w:lang w:eastAsia="ru-RU"/>
        </w:rPr>
        <w:t xml:space="preserve"> решения о применении меры воздействия;</w:t>
      </w:r>
    </w:p>
    <w:p w14:paraId="74C6CEE8" w14:textId="171C6CE8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 w:rsidRPr="003D529C">
        <w:rPr>
          <w:rFonts w:eastAsia="Times New Roman"/>
          <w:sz w:val="24"/>
          <w:szCs w:val="24"/>
          <w:lang w:eastAsia="ru-RU"/>
        </w:rPr>
        <w:t>3.2.</w:t>
      </w:r>
      <w:r>
        <w:rPr>
          <w:rFonts w:eastAsia="Times New Roman"/>
          <w:sz w:val="24"/>
          <w:szCs w:val="24"/>
          <w:lang w:eastAsia="ru-RU"/>
        </w:rPr>
        <w:t xml:space="preserve">2. </w:t>
      </w:r>
      <w:r w:rsidRPr="003D529C">
        <w:rPr>
          <w:rFonts w:eastAsia="Times New Roman"/>
          <w:sz w:val="24"/>
          <w:szCs w:val="24"/>
          <w:lang w:eastAsia="ru-RU"/>
        </w:rPr>
        <w:t xml:space="preserve"> устранение нарушения к моменту вынесения </w:t>
      </w:r>
      <w:r w:rsidR="00D231FF">
        <w:rPr>
          <w:rFonts w:eastAsia="Times New Roman"/>
          <w:sz w:val="24"/>
          <w:szCs w:val="24"/>
          <w:lang w:eastAsia="ru-RU"/>
        </w:rPr>
        <w:t>Ассоциацией</w:t>
      </w:r>
      <w:r w:rsidRPr="003D529C">
        <w:rPr>
          <w:rFonts w:eastAsia="Times New Roman"/>
          <w:sz w:val="24"/>
          <w:szCs w:val="24"/>
          <w:lang w:eastAsia="ru-RU"/>
        </w:rPr>
        <w:t xml:space="preserve"> решения о применении меры воздействия за его совершение;</w:t>
      </w:r>
    </w:p>
    <w:p w14:paraId="09FC8967" w14:textId="24AB2E6C" w:rsidR="003D529C" w:rsidRPr="004C1030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 w:rsidRPr="004C1030">
        <w:rPr>
          <w:rFonts w:eastAsia="Times New Roman"/>
          <w:sz w:val="24"/>
          <w:szCs w:val="24"/>
          <w:lang w:eastAsia="ru-RU"/>
        </w:rPr>
        <w:t>3.2.3. иные обстоятельства, такие как:</w:t>
      </w:r>
    </w:p>
    <w:p w14:paraId="382FF648" w14:textId="77777777" w:rsidR="003D529C" w:rsidRPr="00330845" w:rsidRDefault="003D529C" w:rsidP="004C1030">
      <w:pPr>
        <w:pStyle w:val="ab"/>
        <w:numPr>
          <w:ilvl w:val="0"/>
          <w:numId w:val="24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4C1030">
        <w:rPr>
          <w:sz w:val="24"/>
          <w:szCs w:val="24"/>
        </w:rPr>
        <w:t>болезнь руководителя и/или бухгалтера СКПК, ставшая одной из причин нарушения;</w:t>
      </w:r>
    </w:p>
    <w:p w14:paraId="2307F509" w14:textId="77777777" w:rsidR="003D529C" w:rsidRPr="006B57BA" w:rsidRDefault="003D529C" w:rsidP="004C1030">
      <w:pPr>
        <w:pStyle w:val="ab"/>
        <w:numPr>
          <w:ilvl w:val="0"/>
          <w:numId w:val="24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4C1030">
        <w:rPr>
          <w:sz w:val="24"/>
          <w:szCs w:val="24"/>
        </w:rPr>
        <w:t>техническая ошибка (в расчетах), сбой каналов связи, отказ оборудования, инфраструктуры (подачи электроэнергии и т.п.), послужившие одной из причин выявленного нарушения;</w:t>
      </w:r>
    </w:p>
    <w:p w14:paraId="7B944EDD" w14:textId="17E760D4" w:rsidR="00B3247D" w:rsidRPr="00330845" w:rsidRDefault="00B3247D" w:rsidP="006B57BA">
      <w:pPr>
        <w:pStyle w:val="ab"/>
        <w:spacing w:after="60"/>
        <w:ind w:left="0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3.2.4. Малозначительными </w:t>
      </w:r>
      <w:r w:rsidRPr="001C7883">
        <w:rPr>
          <w:sz w:val="24"/>
          <w:szCs w:val="24"/>
        </w:rPr>
        <w:t>нарушени</w:t>
      </w:r>
      <w:r>
        <w:rPr>
          <w:sz w:val="24"/>
          <w:szCs w:val="24"/>
        </w:rPr>
        <w:t>ями являются: нарушения</w:t>
      </w:r>
      <w:r w:rsidRPr="001C7883">
        <w:rPr>
          <w:sz w:val="24"/>
          <w:szCs w:val="24"/>
        </w:rPr>
        <w:t xml:space="preserve"> требований базовых стандартов, внутренних стандартов и иных внутренних документов Ассоциации,</w:t>
      </w:r>
      <w:r>
        <w:rPr>
          <w:sz w:val="24"/>
          <w:szCs w:val="24"/>
        </w:rPr>
        <w:t xml:space="preserve"> </w:t>
      </w:r>
      <w:r w:rsidR="00A61E36">
        <w:rPr>
          <w:sz w:val="24"/>
          <w:szCs w:val="24"/>
        </w:rPr>
        <w:t xml:space="preserve">допущенные </w:t>
      </w:r>
      <w:r>
        <w:rPr>
          <w:sz w:val="24"/>
          <w:szCs w:val="24"/>
        </w:rPr>
        <w:t xml:space="preserve">без прямого умысла, а также последствия такого нарушения не влекут за собой реального причинения вреда </w:t>
      </w:r>
      <w:r w:rsidR="00A61E36">
        <w:rPr>
          <w:sz w:val="24"/>
          <w:szCs w:val="24"/>
        </w:rPr>
        <w:t xml:space="preserve">пайщику (члену) кооператива – члена Ассоциации </w:t>
      </w:r>
      <w:r>
        <w:rPr>
          <w:sz w:val="24"/>
          <w:szCs w:val="24"/>
        </w:rPr>
        <w:t xml:space="preserve">или угрозы его причинения. </w:t>
      </w:r>
      <w:r w:rsidR="00A61E36">
        <w:rPr>
          <w:sz w:val="24"/>
          <w:szCs w:val="24"/>
        </w:rPr>
        <w:t>Признак отнесения допущенного нарушения членом Ассоциации к малозначительным может квалифицироваться как должностным лицом (органом) СРО, инициирующим рассмотрение вопроса о применении/не применении мер, так и с</w:t>
      </w:r>
      <w:r w:rsidR="00A61E36" w:rsidRPr="001C7883">
        <w:rPr>
          <w:sz w:val="24"/>
          <w:szCs w:val="24"/>
        </w:rPr>
        <w:t>пециализированны</w:t>
      </w:r>
      <w:r w:rsidR="00A61E36">
        <w:rPr>
          <w:sz w:val="24"/>
          <w:szCs w:val="24"/>
        </w:rPr>
        <w:t>м</w:t>
      </w:r>
      <w:r w:rsidR="00A61E36" w:rsidRPr="001C7883">
        <w:rPr>
          <w:sz w:val="24"/>
          <w:szCs w:val="24"/>
        </w:rPr>
        <w:t xml:space="preserve"> орган</w:t>
      </w:r>
      <w:r w:rsidR="00A61E36">
        <w:rPr>
          <w:sz w:val="24"/>
          <w:szCs w:val="24"/>
        </w:rPr>
        <w:t>ом</w:t>
      </w:r>
      <w:r w:rsidR="00A61E36" w:rsidRPr="001C7883">
        <w:rPr>
          <w:sz w:val="24"/>
          <w:szCs w:val="24"/>
        </w:rPr>
        <w:t xml:space="preserve"> Ассоциации по рассмотрению дел о применении</w:t>
      </w:r>
      <w:r w:rsidR="0055635A">
        <w:rPr>
          <w:sz w:val="24"/>
          <w:szCs w:val="24"/>
        </w:rPr>
        <w:t xml:space="preserve">/не применении </w:t>
      </w:r>
      <w:r w:rsidR="00A61E36" w:rsidRPr="001C7883">
        <w:rPr>
          <w:sz w:val="24"/>
          <w:szCs w:val="24"/>
        </w:rPr>
        <w:t>мер в отношении членов</w:t>
      </w:r>
      <w:r w:rsidR="0055635A">
        <w:rPr>
          <w:sz w:val="24"/>
          <w:szCs w:val="24"/>
        </w:rPr>
        <w:t xml:space="preserve"> Ассоциации</w:t>
      </w:r>
      <w:r w:rsidR="00A61E3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3501BB0" w14:textId="0B88B782" w:rsidR="003D529C" w:rsidRPr="003D529C" w:rsidRDefault="003D529C" w:rsidP="004C1030">
      <w:pPr>
        <w:pStyle w:val="ab"/>
        <w:numPr>
          <w:ilvl w:val="1"/>
          <w:numId w:val="1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>Отягчающими меру воздействия обстоятельствами являются:</w:t>
      </w:r>
    </w:p>
    <w:p w14:paraId="3342D201" w14:textId="221B1AA3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3.3.1</w:t>
      </w:r>
      <w:r w:rsidRPr="003D529C">
        <w:rPr>
          <w:rFonts w:eastAsia="Times New Roman"/>
          <w:sz w:val="24"/>
          <w:szCs w:val="24"/>
          <w:lang w:eastAsia="ru-RU"/>
        </w:rPr>
        <w:t xml:space="preserve">. причинение убытков потребителям финансовых услуг, контрагентам члена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привлекаемого к ответственности, иным членам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>, иным лицам;</w:t>
      </w:r>
    </w:p>
    <w:p w14:paraId="257F4A82" w14:textId="70670138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3.3.2</w:t>
      </w:r>
      <w:r w:rsidRPr="003D529C">
        <w:rPr>
          <w:rFonts w:eastAsia="Times New Roman"/>
          <w:sz w:val="24"/>
          <w:szCs w:val="24"/>
          <w:lang w:eastAsia="ru-RU"/>
        </w:rPr>
        <w:t>. повторное совершение однородного нарушения в течение 12 месяцев;</w:t>
      </w:r>
    </w:p>
    <w:p w14:paraId="1F5A150D" w14:textId="473E0E6E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3.3.3.</w:t>
      </w:r>
      <w:r w:rsidRPr="003D529C">
        <w:rPr>
          <w:rFonts w:eastAsia="Times New Roman"/>
          <w:sz w:val="24"/>
          <w:szCs w:val="24"/>
          <w:lang w:eastAsia="ru-RU"/>
        </w:rPr>
        <w:t xml:space="preserve"> совершение двух и более однородных нарушений в течение 12 месяцев (в отношении нарушений, за которые меры воздействия ранее не применялись), или совершение нарушения, которое повлекло иные нарушения;</w:t>
      </w:r>
    </w:p>
    <w:p w14:paraId="5DE6538F" w14:textId="0127E9B8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3.3.4</w:t>
      </w:r>
      <w:r w:rsidRPr="003D529C">
        <w:rPr>
          <w:rFonts w:eastAsia="Times New Roman"/>
          <w:sz w:val="24"/>
          <w:szCs w:val="24"/>
          <w:lang w:eastAsia="ru-RU"/>
        </w:rPr>
        <w:t xml:space="preserve">. наличие своевременно неисполненных членом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требований и (или) неоплаченных штрафов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на дату принятия решения о применении меры воздействия;</w:t>
      </w:r>
    </w:p>
    <w:p w14:paraId="68208BDC" w14:textId="5B0EA98C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3.3.5</w:t>
      </w:r>
      <w:r w:rsidRPr="003D529C">
        <w:rPr>
          <w:rFonts w:eastAsia="Times New Roman"/>
          <w:sz w:val="24"/>
          <w:szCs w:val="24"/>
          <w:lang w:eastAsia="ru-RU"/>
        </w:rPr>
        <w:t xml:space="preserve">. противодействие членом проведению </w:t>
      </w:r>
      <w:r w:rsidR="00D231FF">
        <w:rPr>
          <w:rFonts w:eastAsia="Times New Roman"/>
          <w:sz w:val="24"/>
          <w:szCs w:val="24"/>
          <w:lang w:eastAsia="ru-RU"/>
        </w:rPr>
        <w:t>Ассоциацией</w:t>
      </w:r>
      <w:r w:rsidRPr="003D529C">
        <w:rPr>
          <w:rFonts w:eastAsia="Times New Roman"/>
          <w:sz w:val="24"/>
          <w:szCs w:val="24"/>
          <w:lang w:eastAsia="ru-RU"/>
        </w:rPr>
        <w:t xml:space="preserve"> исследования обстоятельств совершения нарушения, в том числе нарушение сроков представления документов или информации для проведения исследования обстоятельств совершения нарушения, представление документов или информации, содержащей недостоверные сведения и (или) значения;</w:t>
      </w:r>
    </w:p>
    <w:p w14:paraId="43A25AE0" w14:textId="1C460C54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3.3.6</w:t>
      </w:r>
      <w:r w:rsidRPr="003D529C">
        <w:rPr>
          <w:rFonts w:eastAsia="Times New Roman"/>
          <w:sz w:val="24"/>
          <w:szCs w:val="24"/>
          <w:lang w:eastAsia="ru-RU"/>
        </w:rPr>
        <w:t xml:space="preserve">. проявление неуважения, высказывание оскорблений и (или) угроз в адрес членов специализированных органов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сотрудников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органов управления </w:t>
      </w:r>
      <w:r w:rsidR="00D231FF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>, любых иных лиц, имеющих отношение к рассматриваемому дисциплинарному делу, умышленное распространение несоответствующих действительности сведений в отношении указанных лиц;</w:t>
      </w:r>
    </w:p>
    <w:p w14:paraId="7D84C437" w14:textId="2B34E861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3.3.7.</w:t>
      </w:r>
      <w:r w:rsidRPr="003D529C">
        <w:rPr>
          <w:rFonts w:eastAsia="Times New Roman"/>
          <w:sz w:val="24"/>
          <w:szCs w:val="24"/>
          <w:lang w:eastAsia="ru-RU"/>
        </w:rPr>
        <w:t xml:space="preserve"> </w:t>
      </w:r>
      <w:r w:rsidRPr="004C1030">
        <w:rPr>
          <w:sz w:val="24"/>
          <w:szCs w:val="24"/>
        </w:rPr>
        <w:t xml:space="preserve">неконтактность представителей кооператива с </w:t>
      </w:r>
      <w:r w:rsidR="00D231FF" w:rsidRPr="004C1030">
        <w:rPr>
          <w:sz w:val="24"/>
          <w:szCs w:val="24"/>
        </w:rPr>
        <w:t>Ассоциацией</w:t>
      </w:r>
      <w:r w:rsidRPr="004C1030">
        <w:rPr>
          <w:sz w:val="24"/>
          <w:szCs w:val="24"/>
        </w:rPr>
        <w:t xml:space="preserve"> (отключен телефон или не отвечает абонент на звонки сотрудников </w:t>
      </w:r>
      <w:r w:rsidR="00D231FF" w:rsidRPr="004C1030">
        <w:rPr>
          <w:sz w:val="24"/>
          <w:szCs w:val="24"/>
        </w:rPr>
        <w:t>Ассоциации</w:t>
      </w:r>
      <w:r w:rsidRPr="004C1030">
        <w:rPr>
          <w:sz w:val="24"/>
          <w:szCs w:val="24"/>
        </w:rPr>
        <w:t xml:space="preserve">, </w:t>
      </w:r>
      <w:r w:rsidR="009F1E60" w:rsidRPr="004C1030">
        <w:rPr>
          <w:sz w:val="24"/>
          <w:szCs w:val="24"/>
        </w:rPr>
        <w:t>не подтверждается получение обращений (писем, уведомлений, требований, предписаний, и др. исходящих от Ассоциации документов) в СКПК от Ассоциации по системе «</w:t>
      </w:r>
      <w:proofErr w:type="spellStart"/>
      <w:r w:rsidR="009F1E60" w:rsidRPr="004C1030">
        <w:rPr>
          <w:sz w:val="24"/>
          <w:szCs w:val="24"/>
        </w:rPr>
        <w:t>Диадок</w:t>
      </w:r>
      <w:proofErr w:type="spellEnd"/>
      <w:r w:rsidR="009F1E60" w:rsidRPr="004C1030">
        <w:rPr>
          <w:sz w:val="24"/>
          <w:szCs w:val="24"/>
        </w:rPr>
        <w:t xml:space="preserve">» </w:t>
      </w:r>
      <w:bookmarkStart w:id="9" w:name="_Hlk86486712"/>
      <w:r w:rsidR="009F1E60" w:rsidRPr="004C1030">
        <w:rPr>
          <w:sz w:val="24"/>
          <w:szCs w:val="24"/>
        </w:rPr>
        <w:t>(системе электронного документооборота «Контур-</w:t>
      </w:r>
      <w:proofErr w:type="spellStart"/>
      <w:r w:rsidR="009F1E60" w:rsidRPr="004C1030">
        <w:rPr>
          <w:sz w:val="24"/>
          <w:szCs w:val="24"/>
        </w:rPr>
        <w:t>Диадок</w:t>
      </w:r>
      <w:proofErr w:type="spellEnd"/>
      <w:r w:rsidR="009F1E60" w:rsidRPr="004C1030">
        <w:rPr>
          <w:sz w:val="24"/>
          <w:szCs w:val="24"/>
        </w:rPr>
        <w:t>»)</w:t>
      </w:r>
      <w:bookmarkEnd w:id="9"/>
      <w:r w:rsidRPr="004C1030">
        <w:rPr>
          <w:sz w:val="24"/>
          <w:szCs w:val="24"/>
        </w:rPr>
        <w:t>, невозможность связаться с руководителем СКПК и т.п.)</w:t>
      </w:r>
      <w:r w:rsidR="00330845">
        <w:rPr>
          <w:sz w:val="24"/>
          <w:szCs w:val="24"/>
        </w:rPr>
        <w:t>;</w:t>
      </w:r>
    </w:p>
    <w:p w14:paraId="696872C8" w14:textId="1A3C3DD2" w:rsidR="003D529C" w:rsidRPr="003D529C" w:rsidRDefault="003D529C" w:rsidP="004C1030">
      <w:pPr>
        <w:pStyle w:val="ab"/>
        <w:numPr>
          <w:ilvl w:val="1"/>
          <w:numId w:val="1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 xml:space="preserve">Изменения и дополнения к стандарту, смягчающие или отменяющие ответственность за нарушения, имеют обратную силу в отношении СКПК, совершивших нарушения до вступления в силу соответствующих изменений и дополнений в </w:t>
      </w:r>
      <w:r w:rsidR="009F1E60">
        <w:rPr>
          <w:rFonts w:eastAsia="Times New Roman"/>
          <w:sz w:val="24"/>
          <w:szCs w:val="24"/>
          <w:lang w:eastAsia="ru-RU"/>
        </w:rPr>
        <w:t>настоящий С</w:t>
      </w:r>
      <w:r w:rsidRPr="003D529C">
        <w:rPr>
          <w:rFonts w:eastAsia="Times New Roman"/>
          <w:sz w:val="24"/>
          <w:szCs w:val="24"/>
          <w:lang w:eastAsia="ru-RU"/>
        </w:rPr>
        <w:t>тандарт.</w:t>
      </w:r>
    </w:p>
    <w:p w14:paraId="670845C9" w14:textId="77777777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 w:rsidRPr="003D529C">
        <w:rPr>
          <w:rFonts w:eastAsia="Times New Roman"/>
          <w:sz w:val="24"/>
          <w:szCs w:val="24"/>
          <w:lang w:eastAsia="ru-RU"/>
        </w:rPr>
        <w:t>Изменения и дополнения к стандарту, отягчающие ответственность за дисциплинарные нарушения, не имеют обратной силы.</w:t>
      </w:r>
    </w:p>
    <w:p w14:paraId="436A15C6" w14:textId="0387CC45" w:rsidR="003D529C" w:rsidRPr="003D529C" w:rsidRDefault="003D529C" w:rsidP="004C1030">
      <w:pPr>
        <w:pStyle w:val="ab"/>
        <w:numPr>
          <w:ilvl w:val="1"/>
          <w:numId w:val="1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>При третьем и последующем совершении однородного нарушения и при наличии смягчающих обстоятельств применяется мера, соответствующая общему случаю при совершении нарушения повторно в соответствии с Приложением</w:t>
      </w:r>
      <w:r w:rsidR="009D7204">
        <w:rPr>
          <w:rFonts w:eastAsia="Times New Roman"/>
          <w:sz w:val="24"/>
          <w:szCs w:val="24"/>
          <w:lang w:eastAsia="ru-RU"/>
        </w:rPr>
        <w:t xml:space="preserve"> 1 к Стандарту</w:t>
      </w:r>
      <w:r w:rsidRPr="003D529C">
        <w:rPr>
          <w:rFonts w:eastAsia="Times New Roman"/>
          <w:sz w:val="24"/>
          <w:szCs w:val="24"/>
          <w:lang w:eastAsia="ru-RU"/>
        </w:rPr>
        <w:t>.</w:t>
      </w:r>
    </w:p>
    <w:p w14:paraId="57D21A08" w14:textId="4BF93D4A" w:rsidR="003D529C" w:rsidRPr="003D529C" w:rsidRDefault="003D529C" w:rsidP="004C1030">
      <w:pPr>
        <w:pStyle w:val="ab"/>
        <w:numPr>
          <w:ilvl w:val="1"/>
          <w:numId w:val="1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 xml:space="preserve">Мера воздействия применяется за каждое выявленное нарушение, которое было установлено специализированным органом </w:t>
      </w:r>
      <w:r w:rsidR="009F1E60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по рассмотрению дел о применении мер воздействия.</w:t>
      </w:r>
    </w:p>
    <w:p w14:paraId="323D7B3A" w14:textId="63C353E1" w:rsidR="003D529C" w:rsidRPr="003D529C" w:rsidRDefault="003D529C" w:rsidP="004C1030">
      <w:pPr>
        <w:pStyle w:val="ab"/>
        <w:numPr>
          <w:ilvl w:val="1"/>
          <w:numId w:val="1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 xml:space="preserve">Меры воздействия, предусмотренные пунктом </w:t>
      </w:r>
      <w:r w:rsidR="00690C50">
        <w:rPr>
          <w:rFonts w:eastAsia="Times New Roman"/>
          <w:sz w:val="24"/>
          <w:szCs w:val="24"/>
          <w:lang w:eastAsia="ru-RU"/>
        </w:rPr>
        <w:t>2</w:t>
      </w:r>
      <w:r w:rsidRPr="003D529C">
        <w:rPr>
          <w:rFonts w:eastAsia="Times New Roman"/>
          <w:sz w:val="24"/>
          <w:szCs w:val="24"/>
          <w:lang w:eastAsia="ru-RU"/>
        </w:rPr>
        <w:t xml:space="preserve"> (за исключением меры воздействия в виде исключения из членов </w:t>
      </w:r>
      <w:r w:rsidR="009F1E60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>) могут применяться как в качестве основной, так и дополнительной меры воздействия.</w:t>
      </w:r>
    </w:p>
    <w:p w14:paraId="7BAD1D22" w14:textId="6030E0DF" w:rsidR="003D529C" w:rsidRPr="003D529C" w:rsidRDefault="003D529C" w:rsidP="004C1030">
      <w:pPr>
        <w:pStyle w:val="ab"/>
        <w:numPr>
          <w:ilvl w:val="1"/>
          <w:numId w:val="1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 xml:space="preserve">При применении меры в виде штрафа в случае выявления в рамках одного контрольного мероприятия нескольких неоднородных нарушений требований базовых и (или) внутренних стандартов и иных внутренних документов </w:t>
      </w:r>
      <w:r w:rsidR="009F1E60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совершенных членом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</w:t>
      </w:r>
      <w:r w:rsidR="00A627DC">
        <w:rPr>
          <w:rFonts w:eastAsia="Times New Roman"/>
          <w:sz w:val="24"/>
          <w:szCs w:val="24"/>
          <w:lang w:eastAsia="ru-RU"/>
        </w:rPr>
        <w:t>Ассоциация</w:t>
      </w:r>
      <w:r w:rsidRPr="003D529C">
        <w:rPr>
          <w:rFonts w:eastAsia="Times New Roman"/>
          <w:sz w:val="24"/>
          <w:szCs w:val="24"/>
          <w:lang w:eastAsia="ru-RU"/>
        </w:rPr>
        <w:t xml:space="preserve"> может налагать один штраф в размере суммы штрафов, установленных за каждое нарушение в отдельности.</w:t>
      </w:r>
    </w:p>
    <w:p w14:paraId="3B43A2FA" w14:textId="484F67AD" w:rsid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 w:rsidRPr="003D529C">
        <w:rPr>
          <w:rFonts w:eastAsia="Times New Roman"/>
          <w:sz w:val="24"/>
          <w:szCs w:val="24"/>
          <w:lang w:eastAsia="ru-RU"/>
        </w:rPr>
        <w:t xml:space="preserve">При применении меры в виде штрафа в случае выявления в рамках одного контрольного мероприятия нескольких однородных нарушений требований базовых и (или) внутренних стандартов и иных внутренних документов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совершенных членом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, </w:t>
      </w:r>
      <w:r w:rsidR="00A627DC">
        <w:rPr>
          <w:rFonts w:eastAsia="Times New Roman"/>
          <w:sz w:val="24"/>
          <w:szCs w:val="24"/>
          <w:lang w:eastAsia="ru-RU"/>
        </w:rPr>
        <w:t>Ассоциация</w:t>
      </w:r>
      <w:r w:rsidRPr="003D529C">
        <w:rPr>
          <w:rFonts w:eastAsia="Times New Roman"/>
          <w:sz w:val="24"/>
          <w:szCs w:val="24"/>
          <w:lang w:eastAsia="ru-RU"/>
        </w:rPr>
        <w:t xml:space="preserve"> налагает один штраф в сумме, установленной за такое нарушение с отягчающими обстоятельствами.</w:t>
      </w:r>
    </w:p>
    <w:p w14:paraId="323B5371" w14:textId="6242D9D3" w:rsidR="006731EB" w:rsidRPr="00143E9B" w:rsidRDefault="006731EB" w:rsidP="00143E9B">
      <w:pPr>
        <w:pStyle w:val="ab"/>
        <w:numPr>
          <w:ilvl w:val="1"/>
          <w:numId w:val="26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Для определения </w:t>
      </w:r>
      <w:r w:rsidR="003E137F">
        <w:rPr>
          <w:rFonts w:eastAsia="Times New Roman"/>
          <w:sz w:val="24"/>
          <w:szCs w:val="24"/>
          <w:lang w:eastAsia="ru-RU"/>
        </w:rPr>
        <w:t>суммы</w:t>
      </w:r>
      <w:r w:rsidR="00887B32">
        <w:rPr>
          <w:rFonts w:eastAsia="Times New Roman"/>
          <w:sz w:val="24"/>
          <w:szCs w:val="24"/>
          <w:lang w:eastAsia="ru-RU"/>
        </w:rPr>
        <w:t xml:space="preserve"> штрафа</w:t>
      </w:r>
      <w:r>
        <w:rPr>
          <w:rFonts w:eastAsia="Times New Roman"/>
          <w:sz w:val="24"/>
          <w:szCs w:val="24"/>
          <w:lang w:eastAsia="ru-RU"/>
        </w:rPr>
        <w:t xml:space="preserve"> Ассоциацией (Дисциплинарным комитетом) может применяться показатель среднемесячной стоимости членского взноса члена (ССВ), величина которого установлена для каждого члена в соответствии с внутренним стандартом «Условия членства в МА СКПК «Единство», в том числе размер или порядок расчета, а также порядок уплаты вступительного взноса и членских взносов». </w:t>
      </w:r>
    </w:p>
    <w:p w14:paraId="2CD033F4" w14:textId="39655FCF" w:rsidR="003D529C" w:rsidRPr="003D529C" w:rsidRDefault="003D529C" w:rsidP="004C1030">
      <w:pPr>
        <w:pStyle w:val="ab"/>
        <w:numPr>
          <w:ilvl w:val="1"/>
          <w:numId w:val="26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 xml:space="preserve">Мера воздействия в виде исключения из членов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(принятие постоянно действующим коллегиальным органом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решения об исключении из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) является крайней и не должна применяться в совокупности с другими мерами воздействия. </w:t>
      </w:r>
    </w:p>
    <w:p w14:paraId="4A65D708" w14:textId="768F5E8F" w:rsidR="003D529C" w:rsidRPr="003D529C" w:rsidRDefault="003D529C" w:rsidP="004C1030">
      <w:pPr>
        <w:pStyle w:val="ab"/>
        <w:numPr>
          <w:ilvl w:val="1"/>
          <w:numId w:val="26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A627DC">
        <w:rPr>
          <w:rFonts w:eastAsia="Times New Roman"/>
          <w:sz w:val="24"/>
          <w:szCs w:val="24"/>
          <w:lang w:eastAsia="ru-RU"/>
        </w:rPr>
        <w:t>Ассоциация</w:t>
      </w:r>
      <w:r w:rsidRPr="003D529C">
        <w:rPr>
          <w:rFonts w:eastAsia="Times New Roman"/>
          <w:sz w:val="24"/>
          <w:szCs w:val="24"/>
          <w:lang w:eastAsia="ru-RU"/>
        </w:rPr>
        <w:t xml:space="preserve"> вправе применять меру воздействия в виде исключения в случае:</w:t>
      </w:r>
    </w:p>
    <w:p w14:paraId="3FF71B02" w14:textId="1B1D8F98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3. </w:t>
      </w:r>
      <w:r w:rsidRPr="003D529C">
        <w:rPr>
          <w:rFonts w:eastAsia="Times New Roman"/>
          <w:sz w:val="24"/>
          <w:szCs w:val="24"/>
          <w:lang w:eastAsia="ru-RU"/>
        </w:rPr>
        <w:t xml:space="preserve">11.1. несоблюдения членом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требований базовых стандартов, внутренних стандартов и иных внутренних документов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>;</w:t>
      </w:r>
    </w:p>
    <w:p w14:paraId="05D3F20C" w14:textId="4E62293A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</w:t>
      </w:r>
      <w:r w:rsidRPr="003D529C">
        <w:rPr>
          <w:rFonts w:eastAsia="Times New Roman"/>
          <w:sz w:val="24"/>
          <w:szCs w:val="24"/>
          <w:lang w:eastAsia="ru-RU"/>
        </w:rPr>
        <w:t xml:space="preserve">11.2. неоднократной неуплаты членом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членских взносов;</w:t>
      </w:r>
    </w:p>
    <w:p w14:paraId="2EF9736D" w14:textId="662AF912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</w:t>
      </w:r>
      <w:r w:rsidRPr="003D529C">
        <w:rPr>
          <w:rFonts w:eastAsia="Times New Roman"/>
          <w:sz w:val="24"/>
          <w:szCs w:val="24"/>
          <w:lang w:eastAsia="ru-RU"/>
        </w:rPr>
        <w:t xml:space="preserve">11.3. выявления недостоверных сведений в документах, представленных членом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для приема в члены, в кандидаты в члены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>;</w:t>
      </w:r>
    </w:p>
    <w:p w14:paraId="32CDF7DD" w14:textId="171CC03C" w:rsidR="003D529C" w:rsidRPr="003D529C" w:rsidRDefault="003D529C" w:rsidP="004C1030">
      <w:pPr>
        <w:spacing w:after="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</w:t>
      </w:r>
      <w:r w:rsidRPr="003D529C">
        <w:rPr>
          <w:rFonts w:eastAsia="Times New Roman"/>
          <w:sz w:val="24"/>
          <w:szCs w:val="24"/>
          <w:lang w:eastAsia="ru-RU"/>
        </w:rPr>
        <w:t>11.4. Неоднократное (более 2 раз) в течение года несвоевременное представление</w:t>
      </w:r>
      <w:r w:rsidR="003E137F">
        <w:rPr>
          <w:rFonts w:eastAsia="Times New Roman"/>
          <w:sz w:val="24"/>
          <w:szCs w:val="24"/>
          <w:lang w:eastAsia="ru-RU"/>
        </w:rPr>
        <w:t xml:space="preserve"> или непредоставление</w:t>
      </w:r>
      <w:r w:rsidRPr="003D529C">
        <w:rPr>
          <w:rFonts w:eastAsia="Times New Roman"/>
          <w:sz w:val="24"/>
          <w:szCs w:val="24"/>
          <w:lang w:eastAsia="ru-RU"/>
        </w:rPr>
        <w:t xml:space="preserve"> отчетности в </w:t>
      </w:r>
      <w:r w:rsidR="00A627DC">
        <w:rPr>
          <w:rFonts w:eastAsia="Times New Roman"/>
          <w:sz w:val="24"/>
          <w:szCs w:val="24"/>
          <w:lang w:eastAsia="ru-RU"/>
        </w:rPr>
        <w:t>Ассоциацию</w:t>
      </w:r>
      <w:r w:rsidRPr="003D529C">
        <w:rPr>
          <w:rFonts w:eastAsia="Times New Roman"/>
          <w:sz w:val="24"/>
          <w:szCs w:val="24"/>
          <w:lang w:eastAsia="ru-RU"/>
        </w:rPr>
        <w:t xml:space="preserve"> и/или Банк России в соответствии с требованиями нормативных актов Банка России, </w:t>
      </w:r>
      <w:r w:rsidR="00A627DC">
        <w:rPr>
          <w:rFonts w:eastAsia="Times New Roman"/>
          <w:sz w:val="24"/>
          <w:szCs w:val="24"/>
          <w:lang w:eastAsia="ru-RU"/>
        </w:rPr>
        <w:t>Ассоциации.</w:t>
      </w:r>
    </w:p>
    <w:p w14:paraId="22AA95E7" w14:textId="6AD7430A" w:rsidR="003D529C" w:rsidRPr="003D529C" w:rsidRDefault="003D529C" w:rsidP="004C1030">
      <w:pPr>
        <w:pStyle w:val="ab"/>
        <w:numPr>
          <w:ilvl w:val="1"/>
          <w:numId w:val="26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 xml:space="preserve">Меры воздействия не должны содержать запрет или ограничение осуществления предусмотренного Федеральным законом № 193-ФЗ вида деятельности члена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>.</w:t>
      </w:r>
    </w:p>
    <w:p w14:paraId="054596BD" w14:textId="3A77810D" w:rsidR="003D529C" w:rsidRPr="003D529C" w:rsidRDefault="003D529C" w:rsidP="004C1030">
      <w:pPr>
        <w:pStyle w:val="ab"/>
        <w:numPr>
          <w:ilvl w:val="1"/>
          <w:numId w:val="26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 xml:space="preserve">В случае применения меры воздействия в виде штрафа за несоблюдение членами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 xml:space="preserve"> требований, установленных Федеральным законом № 193-ФЗ и принятыми в соответствии с ним нормативными актами Банка России, размер штрафа определяется в соответствии с Указанием Банка России от 04.04.2019 № 5116-У</w:t>
      </w:r>
      <w:r w:rsidRPr="003D529C">
        <w:rPr>
          <w:rStyle w:val="aff3"/>
          <w:rFonts w:eastAsia="Times New Roman"/>
          <w:sz w:val="24"/>
          <w:szCs w:val="24"/>
          <w:lang w:eastAsia="ru-RU"/>
        </w:rPr>
        <w:footnoteReference w:id="2"/>
      </w:r>
      <w:r w:rsidRPr="003D529C">
        <w:rPr>
          <w:rFonts w:eastAsia="Times New Roman"/>
          <w:sz w:val="24"/>
          <w:szCs w:val="24"/>
          <w:lang w:eastAsia="ru-RU"/>
        </w:rPr>
        <w:t>.</w:t>
      </w:r>
    </w:p>
    <w:p w14:paraId="59B47FA4" w14:textId="40146BB6" w:rsidR="003D529C" w:rsidRPr="003D529C" w:rsidRDefault="003D529C" w:rsidP="004C1030">
      <w:pPr>
        <w:pStyle w:val="ab"/>
        <w:numPr>
          <w:ilvl w:val="1"/>
          <w:numId w:val="26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 xml:space="preserve">Мера воздействия, кроме исключения из членов </w:t>
      </w:r>
      <w:r w:rsidR="00A627DC">
        <w:rPr>
          <w:rFonts w:eastAsia="Times New Roman"/>
          <w:sz w:val="24"/>
          <w:szCs w:val="24"/>
          <w:lang w:eastAsia="ru-RU"/>
        </w:rPr>
        <w:t>Ассоциации</w:t>
      </w:r>
      <w:r w:rsidRPr="003D529C">
        <w:rPr>
          <w:rFonts w:eastAsia="Times New Roman"/>
          <w:sz w:val="24"/>
          <w:szCs w:val="24"/>
          <w:lang w:eastAsia="ru-RU"/>
        </w:rPr>
        <w:t>, за несоблюдение требований, установленных Федеральным законом </w:t>
      </w:r>
      <w:r w:rsidRPr="003D529C">
        <w:rPr>
          <w:rFonts w:eastAsia="Times New Roman"/>
          <w:sz w:val="24"/>
          <w:szCs w:val="24"/>
          <w:lang w:eastAsia="ru-RU"/>
        </w:rPr>
        <w:br/>
        <w:t xml:space="preserve">№ 193-ФЗ и принятыми в соответствии с ним нормативными актами Банка России, не применяется при наличии информации о ранее примененных Банком России мерах в отношении СКПК, в том числе выданного СКПК предписания Банка России, информации о привлечении Банком России СКПК к административной ответственности, за рассматриваемое на заседании органа по рассмотрению дел нарушение. </w:t>
      </w:r>
    </w:p>
    <w:p w14:paraId="7C918C25" w14:textId="4D9C3F50" w:rsidR="003D529C" w:rsidRPr="003D529C" w:rsidRDefault="003D529C" w:rsidP="004C1030">
      <w:pPr>
        <w:pStyle w:val="ab"/>
        <w:numPr>
          <w:ilvl w:val="1"/>
          <w:numId w:val="28"/>
        </w:numPr>
        <w:spacing w:after="60"/>
        <w:ind w:left="0" w:firstLine="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. </w:t>
      </w:r>
      <w:r w:rsidRPr="003D529C">
        <w:rPr>
          <w:rFonts w:eastAsia="Times New Roman"/>
          <w:sz w:val="24"/>
          <w:szCs w:val="24"/>
          <w:lang w:eastAsia="ru-RU"/>
        </w:rPr>
        <w:t>Мера воздействия</w:t>
      </w:r>
      <w:r w:rsidRPr="003D529C">
        <w:rPr>
          <w:sz w:val="24"/>
          <w:szCs w:val="24"/>
        </w:rPr>
        <w:t xml:space="preserve"> в виде штрафа не применяется при наличии информации о введении финансового оздоровления в СКПК в соответствии со статьей 80 Федерального закона «О несостоятельности (банкротстве)». </w:t>
      </w:r>
    </w:p>
    <w:p w14:paraId="76BA51E9" w14:textId="6EA4483D" w:rsidR="003D529C" w:rsidRPr="003D529C" w:rsidRDefault="003D529C" w:rsidP="004C1030">
      <w:pPr>
        <w:pStyle w:val="ab"/>
        <w:numPr>
          <w:ilvl w:val="1"/>
          <w:numId w:val="29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3D529C">
        <w:rPr>
          <w:rFonts w:eastAsia="Times New Roman"/>
          <w:sz w:val="24"/>
          <w:szCs w:val="24"/>
          <w:lang w:eastAsia="ru-RU"/>
        </w:rPr>
        <w:t xml:space="preserve">При отсутствии информации, предусмотренной пунктами </w:t>
      </w:r>
      <w:r>
        <w:rPr>
          <w:rFonts w:eastAsia="Times New Roman"/>
          <w:sz w:val="24"/>
          <w:szCs w:val="24"/>
          <w:lang w:eastAsia="ru-RU"/>
        </w:rPr>
        <w:t>3.</w:t>
      </w:r>
      <w:r w:rsidRPr="003D529C">
        <w:rPr>
          <w:rFonts w:eastAsia="Times New Roman"/>
          <w:sz w:val="24"/>
          <w:szCs w:val="24"/>
          <w:lang w:eastAsia="ru-RU"/>
        </w:rPr>
        <w:t xml:space="preserve">14, </w:t>
      </w:r>
      <w:r>
        <w:rPr>
          <w:rFonts w:eastAsia="Times New Roman"/>
          <w:sz w:val="24"/>
          <w:szCs w:val="24"/>
          <w:lang w:eastAsia="ru-RU"/>
        </w:rPr>
        <w:t>3.</w:t>
      </w:r>
      <w:r w:rsidRPr="003D529C">
        <w:rPr>
          <w:rFonts w:eastAsia="Times New Roman"/>
          <w:sz w:val="24"/>
          <w:szCs w:val="24"/>
          <w:lang w:eastAsia="ru-RU"/>
        </w:rPr>
        <w:t>15, СРО осуществляет мероприятия, необходимые для принятия решения о</w:t>
      </w:r>
      <w:r w:rsidRPr="003D529C">
        <w:rPr>
          <w:rFonts w:eastAsia="Times New Roman"/>
          <w:sz w:val="24"/>
          <w:szCs w:val="24"/>
          <w:lang w:val="en-US" w:eastAsia="ru-RU"/>
        </w:rPr>
        <w:t> </w:t>
      </w:r>
      <w:r w:rsidRPr="003D529C">
        <w:rPr>
          <w:rFonts w:eastAsia="Times New Roman"/>
          <w:sz w:val="24"/>
          <w:szCs w:val="24"/>
          <w:lang w:eastAsia="ru-RU"/>
        </w:rPr>
        <w:t>применении мер, и применение мер в отношении СКПК.</w:t>
      </w:r>
    </w:p>
    <w:p w14:paraId="64E55C31" w14:textId="49560F59" w:rsidR="003D529C" w:rsidRPr="003D529C" w:rsidRDefault="003D529C" w:rsidP="004C1030">
      <w:pPr>
        <w:pStyle w:val="ab"/>
        <w:numPr>
          <w:ilvl w:val="1"/>
          <w:numId w:val="29"/>
        </w:numPr>
        <w:spacing w:after="6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D529C">
        <w:rPr>
          <w:sz w:val="24"/>
          <w:szCs w:val="24"/>
        </w:rPr>
        <w:t>Мера воздействия в виде предъявления требования не применяется в следующих случаях:</w:t>
      </w:r>
    </w:p>
    <w:p w14:paraId="4E0EAA14" w14:textId="77777777" w:rsidR="003D529C" w:rsidRPr="003D529C" w:rsidRDefault="003D529C" w:rsidP="004C1030">
      <w:pPr>
        <w:spacing w:after="60"/>
        <w:jc w:val="both"/>
        <w:rPr>
          <w:sz w:val="24"/>
          <w:szCs w:val="24"/>
        </w:rPr>
      </w:pPr>
      <w:r w:rsidRPr="003D529C">
        <w:rPr>
          <w:sz w:val="24"/>
          <w:szCs w:val="24"/>
        </w:rPr>
        <w:t>- выявленные нарушения носят неустранимый характер;</w:t>
      </w:r>
    </w:p>
    <w:p w14:paraId="239F98C9" w14:textId="79FB0A1A" w:rsidR="003D529C" w:rsidRPr="003D529C" w:rsidRDefault="003D529C" w:rsidP="004C1030">
      <w:pPr>
        <w:spacing w:after="60"/>
        <w:jc w:val="both"/>
        <w:rPr>
          <w:sz w:val="24"/>
          <w:szCs w:val="24"/>
        </w:rPr>
      </w:pPr>
      <w:r w:rsidRPr="003D529C">
        <w:rPr>
          <w:sz w:val="24"/>
          <w:szCs w:val="24"/>
        </w:rPr>
        <w:t xml:space="preserve">- нарушение устранено членом </w:t>
      </w:r>
      <w:r w:rsidR="00A627DC">
        <w:rPr>
          <w:sz w:val="24"/>
          <w:szCs w:val="24"/>
        </w:rPr>
        <w:t>Ассоциации</w:t>
      </w:r>
      <w:r w:rsidRPr="003D529C">
        <w:rPr>
          <w:sz w:val="24"/>
          <w:szCs w:val="24"/>
        </w:rPr>
        <w:t xml:space="preserve"> до принятия решения о применении меры, представлены подтверждающие документы. </w:t>
      </w:r>
    </w:p>
    <w:p w14:paraId="3CB5107D" w14:textId="6318175C" w:rsidR="003D529C" w:rsidRPr="003D529C" w:rsidRDefault="003D529C" w:rsidP="004C1030">
      <w:pPr>
        <w:pStyle w:val="ab"/>
        <w:numPr>
          <w:ilvl w:val="1"/>
          <w:numId w:val="29"/>
        </w:numPr>
        <w:spacing w:after="6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D529C">
        <w:rPr>
          <w:sz w:val="24"/>
          <w:szCs w:val="24"/>
        </w:rPr>
        <w:t xml:space="preserve">Мера воздействия за несоблюдение членом </w:t>
      </w:r>
      <w:r w:rsidR="00A627DC">
        <w:rPr>
          <w:sz w:val="24"/>
          <w:szCs w:val="24"/>
        </w:rPr>
        <w:t>Ассоциации</w:t>
      </w:r>
      <w:r w:rsidRPr="003D529C">
        <w:rPr>
          <w:sz w:val="24"/>
          <w:szCs w:val="24"/>
        </w:rPr>
        <w:t xml:space="preserve"> нарушения требований базовых стандартов, внутренних стандартов </w:t>
      </w:r>
      <w:r w:rsidR="00A627DC">
        <w:rPr>
          <w:sz w:val="24"/>
          <w:szCs w:val="24"/>
        </w:rPr>
        <w:t>Ассоциации</w:t>
      </w:r>
      <w:r w:rsidRPr="003D529C">
        <w:rPr>
          <w:sz w:val="24"/>
          <w:szCs w:val="24"/>
        </w:rPr>
        <w:t xml:space="preserve"> и иных внутренних документов </w:t>
      </w:r>
      <w:r w:rsidR="00A627DC">
        <w:rPr>
          <w:sz w:val="24"/>
          <w:szCs w:val="24"/>
        </w:rPr>
        <w:t>Ассоциации</w:t>
      </w:r>
      <w:r w:rsidRPr="003D529C">
        <w:rPr>
          <w:sz w:val="24"/>
          <w:szCs w:val="24"/>
        </w:rPr>
        <w:t xml:space="preserve"> может не применятся </w:t>
      </w:r>
      <w:r w:rsidR="00A627DC">
        <w:rPr>
          <w:sz w:val="24"/>
          <w:szCs w:val="24"/>
        </w:rPr>
        <w:t>Ассоциацией</w:t>
      </w:r>
      <w:r w:rsidRPr="003D529C">
        <w:rPr>
          <w:sz w:val="24"/>
          <w:szCs w:val="24"/>
        </w:rPr>
        <w:t xml:space="preserve"> в случаях, когда ее применение не является целесообразным ввиду малозначительности допущенного нарушения и при условии отсутствия отягчающих обстоятельств.</w:t>
      </w:r>
    </w:p>
    <w:p w14:paraId="09467177" w14:textId="4316F37B" w:rsidR="003D529C" w:rsidRPr="003D529C" w:rsidRDefault="00D231FF" w:rsidP="004C1030">
      <w:pPr>
        <w:pStyle w:val="ab"/>
        <w:numPr>
          <w:ilvl w:val="1"/>
          <w:numId w:val="29"/>
        </w:numPr>
        <w:spacing w:after="60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  <w:r w:rsidR="003D529C" w:rsidRPr="003D529C">
        <w:rPr>
          <w:sz w:val="24"/>
          <w:szCs w:val="24"/>
        </w:rPr>
        <w:t>Применяемая</w:t>
      </w:r>
      <w:r w:rsidR="003D529C" w:rsidRPr="003D529C">
        <w:rPr>
          <w:rFonts w:eastAsia="Times New Roman"/>
          <w:sz w:val="24"/>
          <w:szCs w:val="24"/>
          <w:lang w:eastAsia="ru-RU"/>
        </w:rPr>
        <w:t xml:space="preserve"> мера воздействия в зависимости от выявленных нарушений определяется в соответствии с матрицей мер, приведенной в Приложении</w:t>
      </w:r>
      <w:r w:rsidR="009D7204">
        <w:rPr>
          <w:rFonts w:eastAsia="Times New Roman"/>
          <w:sz w:val="24"/>
          <w:szCs w:val="24"/>
          <w:lang w:eastAsia="ru-RU"/>
        </w:rPr>
        <w:t xml:space="preserve"> 1 к Стандарту</w:t>
      </w:r>
      <w:r w:rsidR="003D529C" w:rsidRPr="003D529C">
        <w:rPr>
          <w:rFonts w:eastAsia="Times New Roman"/>
          <w:sz w:val="24"/>
          <w:szCs w:val="24"/>
          <w:lang w:eastAsia="ru-RU"/>
        </w:rPr>
        <w:t>, если иное не предусмотрено настоящим Стандартом.</w:t>
      </w:r>
    </w:p>
    <w:p w14:paraId="0497DAA1" w14:textId="77777777" w:rsidR="001E564E" w:rsidRPr="00CF5DAD" w:rsidRDefault="001E564E" w:rsidP="001E564E">
      <w:pPr>
        <w:pStyle w:val="ab"/>
        <w:spacing w:before="120" w:after="60"/>
        <w:ind w:left="0"/>
        <w:contextualSpacing w:val="0"/>
        <w:jc w:val="both"/>
        <w:outlineLvl w:val="0"/>
        <w:rPr>
          <w:b/>
          <w:sz w:val="24"/>
          <w:szCs w:val="24"/>
        </w:rPr>
      </w:pPr>
    </w:p>
    <w:p w14:paraId="6BB8709C" w14:textId="36BD46D8" w:rsidR="00920875" w:rsidRDefault="00920875" w:rsidP="004C1030">
      <w:pPr>
        <w:pStyle w:val="ab"/>
        <w:numPr>
          <w:ilvl w:val="0"/>
          <w:numId w:val="29"/>
        </w:numPr>
        <w:spacing w:before="120" w:after="60"/>
        <w:ind w:left="0" w:firstLine="0"/>
        <w:contextualSpacing w:val="0"/>
        <w:jc w:val="both"/>
        <w:outlineLvl w:val="0"/>
        <w:rPr>
          <w:b/>
          <w:sz w:val="24"/>
          <w:szCs w:val="24"/>
        </w:rPr>
      </w:pPr>
      <w:bookmarkStart w:id="10" w:name="_Toc26361428"/>
      <w:bookmarkStart w:id="11" w:name="_Toc95991096"/>
      <w:bookmarkEnd w:id="10"/>
      <w:r w:rsidRPr="00CF5DAD">
        <w:rPr>
          <w:b/>
          <w:sz w:val="24"/>
          <w:szCs w:val="24"/>
        </w:rPr>
        <w:t>ПОРЯДОК</w:t>
      </w:r>
      <w:r w:rsidR="008E0191" w:rsidRPr="008E0191">
        <w:t xml:space="preserve"> </w:t>
      </w:r>
      <w:r w:rsidR="008E0191" w:rsidRPr="008E0191">
        <w:rPr>
          <w:b/>
          <w:sz w:val="24"/>
          <w:szCs w:val="24"/>
        </w:rPr>
        <w:t>ПРОИЗВОДСТВА ПО ДЕЛАМ О ДИСЦИПЛИНАРНЫХ НАРУШЕНИЯХ И РАССМОТРЕНИЯ ДЕЛ О ПРИМЕНЕНИИ МЕР</w:t>
      </w:r>
      <w:r w:rsidR="006118F0">
        <w:rPr>
          <w:b/>
          <w:sz w:val="24"/>
          <w:szCs w:val="24"/>
        </w:rPr>
        <w:t xml:space="preserve"> </w:t>
      </w:r>
      <w:r w:rsidRPr="00CF5DAD">
        <w:rPr>
          <w:b/>
          <w:sz w:val="24"/>
          <w:szCs w:val="24"/>
        </w:rPr>
        <w:t>ВОЗДЕЙСТВИЯ</w:t>
      </w:r>
      <w:r w:rsidR="00905D52">
        <w:rPr>
          <w:b/>
          <w:sz w:val="24"/>
          <w:szCs w:val="24"/>
        </w:rPr>
        <w:t xml:space="preserve"> (ДЕЛО О ПРИМЕНЕНИИ МЕР ВОЗДЕЙСТВИЯ)</w:t>
      </w:r>
      <w:r w:rsidRPr="00CF5DAD">
        <w:rPr>
          <w:b/>
          <w:sz w:val="24"/>
          <w:szCs w:val="24"/>
        </w:rPr>
        <w:t>.</w:t>
      </w:r>
      <w:bookmarkEnd w:id="11"/>
    </w:p>
    <w:p w14:paraId="6C3F0F4E" w14:textId="7F7AF866" w:rsidR="00006C4F" w:rsidRDefault="00006C4F" w:rsidP="006F5BB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</w:t>
      </w:r>
      <w:r w:rsidR="0090785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A68EF" w:rsidRPr="00F54D27">
        <w:rPr>
          <w:sz w:val="24"/>
          <w:szCs w:val="24"/>
        </w:rPr>
        <w:t>Основани</w:t>
      </w:r>
      <w:r>
        <w:rPr>
          <w:sz w:val="24"/>
          <w:szCs w:val="24"/>
        </w:rPr>
        <w:t>ями</w:t>
      </w:r>
      <w:r w:rsidR="00FA68EF" w:rsidRPr="00F54D27">
        <w:rPr>
          <w:sz w:val="24"/>
          <w:szCs w:val="24"/>
        </w:rPr>
        <w:t xml:space="preserve"> для рассмотрения Дисциплинарным комитетом дела о применения мер воздействия в отношении членов Ассоциации явля</w:t>
      </w:r>
      <w:r w:rsidR="00C669BD">
        <w:rPr>
          <w:sz w:val="24"/>
          <w:szCs w:val="24"/>
        </w:rPr>
        <w:t>ю</w:t>
      </w:r>
      <w:r w:rsidR="00FA68EF" w:rsidRPr="00F54D27">
        <w:rPr>
          <w:sz w:val="24"/>
          <w:szCs w:val="24"/>
        </w:rPr>
        <w:t>тся</w:t>
      </w:r>
      <w:r>
        <w:rPr>
          <w:sz w:val="24"/>
          <w:szCs w:val="24"/>
        </w:rPr>
        <w:t>:</w:t>
      </w:r>
      <w:r w:rsidR="00BE63E8" w:rsidRPr="00F54D27">
        <w:rPr>
          <w:sz w:val="24"/>
          <w:szCs w:val="24"/>
        </w:rPr>
        <w:t xml:space="preserve"> </w:t>
      </w:r>
    </w:p>
    <w:p w14:paraId="48FF0717" w14:textId="781C4F66" w:rsidR="00006C4F" w:rsidRPr="00AC29EC" w:rsidRDefault="00006C4F" w:rsidP="00006C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B90">
        <w:rPr>
          <w:rFonts w:ascii="Times New Roman" w:hAnsi="Times New Roman" w:cs="Times New Roman"/>
          <w:sz w:val="24"/>
          <w:szCs w:val="24"/>
        </w:rPr>
        <w:t>- получение от специализированного органа, осуществляющего контроль за соблюдением членами А</w:t>
      </w:r>
      <w:r w:rsidR="00062013">
        <w:rPr>
          <w:rFonts w:ascii="Times New Roman" w:hAnsi="Times New Roman" w:cs="Times New Roman"/>
          <w:sz w:val="24"/>
          <w:szCs w:val="24"/>
        </w:rPr>
        <w:t>ссоциации</w:t>
      </w:r>
      <w:r w:rsidRPr="00D52B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Pr="009B49F4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B49F4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9F4">
        <w:rPr>
          <w:rFonts w:ascii="Times New Roman" w:hAnsi="Times New Roman" w:cs="Times New Roman"/>
          <w:sz w:val="24"/>
          <w:szCs w:val="24"/>
        </w:rPr>
        <w:t xml:space="preserve"> от 13.07.2015г. №223-Ф3 "О саморегулируемых организациях в сфере финансового рынка"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67138">
        <w:rPr>
          <w:rFonts w:ascii="Times New Roman" w:hAnsi="Times New Roman" w:cs="Times New Roman"/>
          <w:sz w:val="24"/>
          <w:szCs w:val="24"/>
        </w:rPr>
        <w:t>Федерального закона от 08.12.1995 №193-ФЗ «О сельскохозяйственной кооперации» и принятых в соответствии с ним нормативных актов Банка России»</w:t>
      </w:r>
      <w:r w:rsidRPr="009B49F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иных федеральных законов, </w:t>
      </w:r>
      <w:r w:rsidRPr="009B49F4">
        <w:rPr>
          <w:rFonts w:ascii="Times New Roman" w:hAnsi="Times New Roman" w:cs="Times New Roman"/>
          <w:sz w:val="24"/>
          <w:szCs w:val="24"/>
        </w:rPr>
        <w:t>нормативных правовых актов Российской Федерации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B49F4">
        <w:rPr>
          <w:rFonts w:ascii="Times New Roman" w:hAnsi="Times New Roman" w:cs="Times New Roman"/>
          <w:sz w:val="24"/>
          <w:szCs w:val="24"/>
        </w:rPr>
        <w:t xml:space="preserve"> нормативных актов Банка России, базовых стандартов, внутренних стандартов и иных внутренних документов Ассоциации</w:t>
      </w:r>
      <w:r>
        <w:rPr>
          <w:rFonts w:ascii="Times New Roman" w:hAnsi="Times New Roman" w:cs="Times New Roman"/>
          <w:sz w:val="24"/>
          <w:szCs w:val="24"/>
        </w:rPr>
        <w:t>, условий членства в А</w:t>
      </w:r>
      <w:r w:rsidR="00062013">
        <w:rPr>
          <w:rFonts w:ascii="Times New Roman" w:hAnsi="Times New Roman" w:cs="Times New Roman"/>
          <w:sz w:val="24"/>
          <w:szCs w:val="24"/>
        </w:rPr>
        <w:t>ссоциации</w:t>
      </w:r>
      <w:r w:rsidRPr="00D52B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CFE">
        <w:rPr>
          <w:rFonts w:ascii="Times New Roman" w:eastAsia="Times New Roman" w:hAnsi="Times New Roman" w:cs="Times New Roman"/>
          <w:sz w:val="24"/>
          <w:szCs w:val="24"/>
        </w:rPr>
        <w:t xml:space="preserve">Уведомления  о выявленных нарушениях </w:t>
      </w:r>
      <w:r w:rsidRPr="00AC29EC">
        <w:rPr>
          <w:rFonts w:ascii="Times New Roman" w:eastAsia="Times New Roman" w:hAnsi="Times New Roman" w:cs="Times New Roman"/>
          <w:sz w:val="24"/>
          <w:szCs w:val="24"/>
        </w:rPr>
        <w:t>и  соответствующих материалов проведенной проверки;</w:t>
      </w:r>
    </w:p>
    <w:p w14:paraId="7ABFDACA" w14:textId="2A579D13" w:rsidR="00006C4F" w:rsidRPr="00D52B90" w:rsidRDefault="00006C4F" w:rsidP="00006C4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2B90">
        <w:rPr>
          <w:rFonts w:ascii="Times New Roman" w:hAnsi="Times New Roman" w:cs="Times New Roman"/>
          <w:sz w:val="24"/>
          <w:szCs w:val="24"/>
        </w:rPr>
        <w:t>-</w:t>
      </w:r>
      <w:r w:rsidRPr="00D52B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</w:t>
      </w:r>
      <w:r w:rsidRPr="00D52B90">
        <w:rPr>
          <w:rFonts w:ascii="Times New Roman" w:hAnsi="Times New Roman" w:cs="Times New Roman"/>
          <w:sz w:val="24"/>
          <w:szCs w:val="24"/>
        </w:rPr>
        <w:t xml:space="preserve">олучение </w:t>
      </w:r>
      <w:r w:rsidR="0087647E">
        <w:rPr>
          <w:rFonts w:ascii="Times New Roman" w:hAnsi="Times New Roman" w:cs="Times New Roman"/>
          <w:sz w:val="24"/>
          <w:szCs w:val="24"/>
        </w:rPr>
        <w:t>Дисциплинарным к</w:t>
      </w:r>
      <w:r w:rsidRPr="00D52B90">
        <w:rPr>
          <w:rFonts w:ascii="Times New Roman" w:hAnsi="Times New Roman" w:cs="Times New Roman"/>
          <w:sz w:val="24"/>
          <w:szCs w:val="24"/>
        </w:rPr>
        <w:t>омитетом от Директора и/или Главного бухгалтера А</w:t>
      </w:r>
      <w:r w:rsidR="00062013">
        <w:rPr>
          <w:rFonts w:ascii="Times New Roman" w:hAnsi="Times New Roman" w:cs="Times New Roman"/>
          <w:sz w:val="24"/>
          <w:szCs w:val="24"/>
        </w:rPr>
        <w:t>ссоциации</w:t>
      </w:r>
      <w:r w:rsidRPr="00D52B90">
        <w:rPr>
          <w:rFonts w:ascii="Times New Roman" w:hAnsi="Times New Roman" w:cs="Times New Roman"/>
          <w:sz w:val="24"/>
          <w:szCs w:val="24"/>
        </w:rPr>
        <w:t xml:space="preserve"> информации о несвоевременности поступления всех видов взносов, предусмотренных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52B90">
        <w:rPr>
          <w:rFonts w:ascii="Times New Roman" w:hAnsi="Times New Roman" w:cs="Times New Roman"/>
          <w:sz w:val="24"/>
          <w:szCs w:val="24"/>
        </w:rPr>
        <w:t>нутренними стандартами, внутренними документами и решениями уполномоченных органов управления А</w:t>
      </w:r>
      <w:r w:rsidR="00062013">
        <w:rPr>
          <w:rFonts w:ascii="Times New Roman" w:hAnsi="Times New Roman" w:cs="Times New Roman"/>
          <w:sz w:val="24"/>
          <w:szCs w:val="24"/>
        </w:rPr>
        <w:t>ссоциации</w:t>
      </w:r>
      <w:r w:rsidRPr="00D52B90">
        <w:rPr>
          <w:rFonts w:ascii="Times New Roman" w:hAnsi="Times New Roman" w:cs="Times New Roman"/>
          <w:sz w:val="24"/>
          <w:szCs w:val="24"/>
        </w:rPr>
        <w:t>, отчетной документации о членах А</w:t>
      </w:r>
      <w:r w:rsidR="00E25E78">
        <w:rPr>
          <w:rFonts w:ascii="Times New Roman" w:hAnsi="Times New Roman" w:cs="Times New Roman"/>
          <w:sz w:val="24"/>
          <w:szCs w:val="24"/>
        </w:rPr>
        <w:t>ссоциации</w:t>
      </w:r>
      <w:r w:rsidRPr="00D52B90">
        <w:rPr>
          <w:rFonts w:ascii="Times New Roman" w:hAnsi="Times New Roman" w:cs="Times New Roman"/>
          <w:sz w:val="24"/>
          <w:szCs w:val="24"/>
        </w:rPr>
        <w:t>, допустивших нарушение финансовой дисциплины в указанной части;</w:t>
      </w:r>
    </w:p>
    <w:p w14:paraId="1DC4F0E2" w14:textId="61FF7FEC" w:rsidR="00FA68EF" w:rsidRPr="009744D0" w:rsidRDefault="00006C4F" w:rsidP="009744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2B90">
        <w:rPr>
          <w:rFonts w:ascii="Times New Roman" w:hAnsi="Times New Roman" w:cs="Times New Roman"/>
          <w:sz w:val="24"/>
          <w:szCs w:val="24"/>
        </w:rPr>
        <w:t>-</w:t>
      </w:r>
      <w:r w:rsidRPr="00D52B90">
        <w:rPr>
          <w:rFonts w:ascii="Times New Roman" w:hAnsi="Times New Roman" w:cs="Times New Roman"/>
          <w:sz w:val="24"/>
          <w:szCs w:val="24"/>
        </w:rPr>
        <w:tab/>
        <w:t>неисполнение членами А</w:t>
      </w:r>
      <w:r w:rsidR="00062013">
        <w:rPr>
          <w:rFonts w:ascii="Times New Roman" w:hAnsi="Times New Roman" w:cs="Times New Roman"/>
          <w:sz w:val="24"/>
          <w:szCs w:val="24"/>
        </w:rPr>
        <w:t>ссоциации</w:t>
      </w:r>
      <w:r w:rsidRPr="00D52B90">
        <w:rPr>
          <w:rFonts w:ascii="Times New Roman" w:hAnsi="Times New Roman" w:cs="Times New Roman"/>
          <w:sz w:val="24"/>
          <w:szCs w:val="24"/>
        </w:rPr>
        <w:t xml:space="preserve"> требования об обязательном устранении членом А</w:t>
      </w:r>
      <w:r w:rsidR="00062013">
        <w:rPr>
          <w:rFonts w:ascii="Times New Roman" w:hAnsi="Times New Roman" w:cs="Times New Roman"/>
          <w:sz w:val="24"/>
          <w:szCs w:val="24"/>
        </w:rPr>
        <w:t>ссоциации</w:t>
      </w:r>
      <w:r w:rsidRPr="00D52B90">
        <w:rPr>
          <w:rFonts w:ascii="Times New Roman" w:hAnsi="Times New Roman" w:cs="Times New Roman"/>
          <w:sz w:val="24"/>
          <w:szCs w:val="24"/>
        </w:rPr>
        <w:t xml:space="preserve"> выявленных нарушений в установленные сроки, выявленное структурным подразделением или ответственным сотрудником А</w:t>
      </w:r>
      <w:r w:rsidR="00062013">
        <w:rPr>
          <w:rFonts w:ascii="Times New Roman" w:hAnsi="Times New Roman" w:cs="Times New Roman"/>
          <w:sz w:val="24"/>
          <w:szCs w:val="24"/>
        </w:rPr>
        <w:t>ссоциации</w:t>
      </w:r>
      <w:r w:rsidRPr="00D52B90">
        <w:rPr>
          <w:rFonts w:ascii="Times New Roman" w:hAnsi="Times New Roman" w:cs="Times New Roman"/>
          <w:sz w:val="24"/>
          <w:szCs w:val="24"/>
        </w:rPr>
        <w:t>, ответственным за учет и своевременность поступления всех видов взносов, предусмотренных внутренними стандартами и внутренними документами А</w:t>
      </w:r>
      <w:r w:rsidR="00062013">
        <w:rPr>
          <w:rFonts w:ascii="Times New Roman" w:hAnsi="Times New Roman" w:cs="Times New Roman"/>
          <w:sz w:val="24"/>
          <w:szCs w:val="24"/>
        </w:rPr>
        <w:t>ссоциации</w:t>
      </w:r>
      <w:r w:rsidRPr="00D52B90">
        <w:rPr>
          <w:rFonts w:ascii="Times New Roman" w:hAnsi="Times New Roman" w:cs="Times New Roman"/>
          <w:sz w:val="24"/>
          <w:szCs w:val="24"/>
        </w:rPr>
        <w:t>.</w:t>
      </w:r>
    </w:p>
    <w:p w14:paraId="2759CA45" w14:textId="05DF722D" w:rsidR="003F2014" w:rsidRDefault="005D6120" w:rsidP="005D6120">
      <w:pPr>
        <w:pStyle w:val="ab"/>
        <w:spacing w:after="6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934FE">
        <w:rPr>
          <w:sz w:val="24"/>
          <w:szCs w:val="24"/>
        </w:rPr>
        <w:t xml:space="preserve">4.2. </w:t>
      </w:r>
      <w:r w:rsidR="00FF6EA7" w:rsidRPr="00F54D27">
        <w:rPr>
          <w:sz w:val="24"/>
          <w:szCs w:val="24"/>
        </w:rPr>
        <w:t>П</w:t>
      </w:r>
      <w:r w:rsidR="003F2014" w:rsidRPr="00F54D27">
        <w:rPr>
          <w:sz w:val="24"/>
          <w:szCs w:val="24"/>
        </w:rPr>
        <w:t xml:space="preserve">редседатель Дисциплинарного комитета (или лицо его замещающее) в срок не более </w:t>
      </w:r>
      <w:r w:rsidR="00321CEC">
        <w:rPr>
          <w:sz w:val="24"/>
          <w:szCs w:val="24"/>
        </w:rPr>
        <w:t xml:space="preserve">10 </w:t>
      </w:r>
      <w:r w:rsidR="003F2014" w:rsidRPr="00F54D27">
        <w:rPr>
          <w:sz w:val="24"/>
          <w:szCs w:val="24"/>
        </w:rPr>
        <w:t>(</w:t>
      </w:r>
      <w:r w:rsidR="00321CEC">
        <w:rPr>
          <w:sz w:val="24"/>
          <w:szCs w:val="24"/>
        </w:rPr>
        <w:t>десяти</w:t>
      </w:r>
      <w:r w:rsidR="003F2014" w:rsidRPr="00F54D27">
        <w:rPr>
          <w:sz w:val="24"/>
          <w:szCs w:val="24"/>
        </w:rPr>
        <w:t>) рабочих дней со дня поступления указанн</w:t>
      </w:r>
      <w:r w:rsidR="0087647E">
        <w:rPr>
          <w:sz w:val="24"/>
          <w:szCs w:val="24"/>
        </w:rPr>
        <w:t>ых в п. 4.1. настоящего Стандарта</w:t>
      </w:r>
      <w:r w:rsidR="001F2E2A">
        <w:rPr>
          <w:sz w:val="24"/>
          <w:szCs w:val="24"/>
        </w:rPr>
        <w:t xml:space="preserve"> </w:t>
      </w:r>
      <w:r w:rsidR="004C3CDC" w:rsidRPr="00F54D27">
        <w:rPr>
          <w:sz w:val="24"/>
          <w:szCs w:val="24"/>
        </w:rPr>
        <w:t xml:space="preserve"> уведомления </w:t>
      </w:r>
      <w:r w:rsidR="00126119">
        <w:rPr>
          <w:sz w:val="24"/>
          <w:szCs w:val="24"/>
        </w:rPr>
        <w:t>и (</w:t>
      </w:r>
      <w:r w:rsidR="004C3CDC" w:rsidRPr="00F54D27">
        <w:rPr>
          <w:sz w:val="24"/>
          <w:szCs w:val="24"/>
        </w:rPr>
        <w:t>или</w:t>
      </w:r>
      <w:r w:rsidR="00126119">
        <w:rPr>
          <w:sz w:val="24"/>
          <w:szCs w:val="24"/>
        </w:rPr>
        <w:t>)</w:t>
      </w:r>
      <w:r w:rsidR="003F2014" w:rsidRPr="00F54D27">
        <w:rPr>
          <w:sz w:val="24"/>
          <w:szCs w:val="24"/>
        </w:rPr>
        <w:t xml:space="preserve"> материалов по результатам проверки принимает </w:t>
      </w:r>
      <w:r w:rsidR="00CB777F">
        <w:rPr>
          <w:sz w:val="24"/>
          <w:szCs w:val="24"/>
        </w:rPr>
        <w:t xml:space="preserve">устное </w:t>
      </w:r>
      <w:r w:rsidR="003F2014" w:rsidRPr="00F54D27">
        <w:rPr>
          <w:sz w:val="24"/>
          <w:szCs w:val="24"/>
        </w:rPr>
        <w:t>решение об открытии дисциплинарного производства</w:t>
      </w:r>
      <w:r w:rsidR="00905D52">
        <w:rPr>
          <w:sz w:val="24"/>
          <w:szCs w:val="24"/>
        </w:rPr>
        <w:t xml:space="preserve"> (дела о применении мер воздействия)</w:t>
      </w:r>
      <w:r w:rsidR="00CB777F">
        <w:rPr>
          <w:sz w:val="24"/>
          <w:szCs w:val="24"/>
        </w:rPr>
        <w:t xml:space="preserve"> и информирует об этом Директора Ассоциации в устном формате</w:t>
      </w:r>
      <w:r w:rsidR="003F2014" w:rsidRPr="00F54D27">
        <w:rPr>
          <w:sz w:val="24"/>
          <w:szCs w:val="24"/>
        </w:rPr>
        <w:t>.</w:t>
      </w:r>
      <w:r w:rsidR="00905D52">
        <w:rPr>
          <w:sz w:val="24"/>
          <w:szCs w:val="24"/>
        </w:rPr>
        <w:t xml:space="preserve"> </w:t>
      </w:r>
    </w:p>
    <w:p w14:paraId="1BF70933" w14:textId="16C3F7E5" w:rsidR="00905D52" w:rsidRPr="00F54D27" w:rsidRDefault="00905D52" w:rsidP="005D6120">
      <w:pPr>
        <w:pStyle w:val="ab"/>
        <w:spacing w:after="6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4.2.1. Дисциплинарное производство (дело о применении мер воздействия) открывается и ведется в отношении СКПК</w:t>
      </w:r>
      <w:r w:rsidR="009C051B">
        <w:rPr>
          <w:sz w:val="24"/>
          <w:szCs w:val="24"/>
        </w:rPr>
        <w:t>, формируется и ведется в разрезе СКПК.</w:t>
      </w:r>
    </w:p>
    <w:p w14:paraId="3AB18D70" w14:textId="18671850" w:rsidR="003F2014" w:rsidRPr="00F54D27" w:rsidRDefault="00627F95" w:rsidP="009744D0">
      <w:pPr>
        <w:pStyle w:val="ab"/>
        <w:spacing w:after="6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6ACF">
        <w:rPr>
          <w:sz w:val="24"/>
          <w:szCs w:val="24"/>
        </w:rPr>
        <w:t xml:space="preserve">4.3. </w:t>
      </w:r>
      <w:r w:rsidR="003F2014" w:rsidRPr="00F54D27">
        <w:rPr>
          <w:sz w:val="24"/>
          <w:szCs w:val="24"/>
        </w:rPr>
        <w:t>председатель Дисциплинарного комитета</w:t>
      </w:r>
      <w:r w:rsidR="00434CE7" w:rsidRPr="00F54D27">
        <w:rPr>
          <w:sz w:val="24"/>
          <w:szCs w:val="24"/>
        </w:rPr>
        <w:t xml:space="preserve"> (или лицо его замещающее)</w:t>
      </w:r>
      <w:r w:rsidR="003F2014" w:rsidRPr="00F54D27">
        <w:rPr>
          <w:sz w:val="24"/>
          <w:szCs w:val="24"/>
        </w:rPr>
        <w:t xml:space="preserve"> принимает решение о назначении даты рассмотрения дела о применении в отношении члена Ассоциации меры воздействия</w:t>
      </w:r>
      <w:r w:rsidR="00434CE7" w:rsidRPr="00F54D27">
        <w:rPr>
          <w:sz w:val="24"/>
          <w:szCs w:val="24"/>
        </w:rPr>
        <w:t>.</w:t>
      </w:r>
    </w:p>
    <w:p w14:paraId="488BC965" w14:textId="4B1145BC" w:rsidR="003F2014" w:rsidRPr="00F54D27" w:rsidRDefault="003E137F" w:rsidP="006635DC">
      <w:pPr>
        <w:pStyle w:val="ab"/>
        <w:spacing w:after="60"/>
        <w:ind w:left="0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Приглашение для участия в заседании Дисциплинарного комитета</w:t>
      </w:r>
      <w:r w:rsidR="003F2014" w:rsidRPr="00F54D27">
        <w:rPr>
          <w:sz w:val="24"/>
          <w:szCs w:val="24"/>
        </w:rPr>
        <w:t xml:space="preserve"> должно быть направлен</w:t>
      </w:r>
      <w:r w:rsidR="0028496A" w:rsidRPr="00F54D27">
        <w:rPr>
          <w:sz w:val="24"/>
          <w:szCs w:val="24"/>
        </w:rPr>
        <w:t>о</w:t>
      </w:r>
      <w:r w:rsidR="003F2014" w:rsidRPr="00F54D27">
        <w:rPr>
          <w:sz w:val="24"/>
          <w:szCs w:val="24"/>
        </w:rPr>
        <w:t xml:space="preserve"> члену Ассоциации, не позднее, чем за </w:t>
      </w:r>
      <w:r w:rsidR="00321CEC" w:rsidRPr="006B57BA">
        <w:rPr>
          <w:sz w:val="24"/>
          <w:szCs w:val="24"/>
        </w:rPr>
        <w:t>2</w:t>
      </w:r>
      <w:r w:rsidR="00434CE7" w:rsidRPr="00F54D27">
        <w:rPr>
          <w:sz w:val="24"/>
          <w:szCs w:val="24"/>
        </w:rPr>
        <w:t xml:space="preserve"> (</w:t>
      </w:r>
      <w:r w:rsidR="00321CEC">
        <w:rPr>
          <w:sz w:val="24"/>
          <w:szCs w:val="24"/>
        </w:rPr>
        <w:t>два</w:t>
      </w:r>
      <w:r w:rsidR="00434CE7" w:rsidRPr="00F54D27">
        <w:rPr>
          <w:sz w:val="24"/>
          <w:szCs w:val="24"/>
        </w:rPr>
        <w:t>)</w:t>
      </w:r>
      <w:r w:rsidR="003F2014" w:rsidRPr="00F54D27">
        <w:rPr>
          <w:sz w:val="24"/>
          <w:szCs w:val="24"/>
        </w:rPr>
        <w:t xml:space="preserve"> рабочих дн</w:t>
      </w:r>
      <w:r w:rsidR="00321CEC">
        <w:rPr>
          <w:sz w:val="24"/>
          <w:szCs w:val="24"/>
        </w:rPr>
        <w:t>я</w:t>
      </w:r>
      <w:r w:rsidR="003F2014" w:rsidRPr="00F54D27">
        <w:rPr>
          <w:sz w:val="24"/>
          <w:szCs w:val="24"/>
        </w:rPr>
        <w:t xml:space="preserve"> до </w:t>
      </w:r>
      <w:r w:rsidR="00FF6EA7" w:rsidRPr="00F54D27">
        <w:rPr>
          <w:sz w:val="24"/>
          <w:szCs w:val="24"/>
        </w:rPr>
        <w:t xml:space="preserve">даты </w:t>
      </w:r>
      <w:r w:rsidR="00A9125F">
        <w:rPr>
          <w:sz w:val="24"/>
          <w:szCs w:val="24"/>
        </w:rPr>
        <w:t>заседания</w:t>
      </w:r>
      <w:r w:rsidR="003F2014" w:rsidRPr="00F54D27">
        <w:rPr>
          <w:sz w:val="24"/>
          <w:szCs w:val="24"/>
        </w:rPr>
        <w:t>.</w:t>
      </w:r>
    </w:p>
    <w:p w14:paraId="35B9FB03" w14:textId="009E6019" w:rsidR="00434CE7" w:rsidRPr="00F54D27" w:rsidRDefault="00627F95" w:rsidP="005D6120">
      <w:pPr>
        <w:pStyle w:val="ab"/>
        <w:spacing w:after="6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D6120">
        <w:rPr>
          <w:sz w:val="24"/>
          <w:szCs w:val="24"/>
        </w:rPr>
        <w:t xml:space="preserve">4.4. </w:t>
      </w:r>
      <w:r w:rsidR="00434CE7" w:rsidRPr="009821AD">
        <w:rPr>
          <w:sz w:val="24"/>
          <w:szCs w:val="24"/>
        </w:rPr>
        <w:t xml:space="preserve">Приглашение </w:t>
      </w:r>
      <w:r w:rsidR="00A9125F" w:rsidRPr="009821AD">
        <w:rPr>
          <w:sz w:val="24"/>
          <w:szCs w:val="24"/>
        </w:rPr>
        <w:t xml:space="preserve">для </w:t>
      </w:r>
      <w:r w:rsidR="00434CE7" w:rsidRPr="009821AD">
        <w:rPr>
          <w:sz w:val="24"/>
          <w:szCs w:val="24"/>
        </w:rPr>
        <w:t>участи</w:t>
      </w:r>
      <w:r w:rsidR="00A9125F" w:rsidRPr="009821AD">
        <w:rPr>
          <w:sz w:val="24"/>
          <w:szCs w:val="24"/>
        </w:rPr>
        <w:t xml:space="preserve">я </w:t>
      </w:r>
      <w:r w:rsidR="00434CE7" w:rsidRPr="009821AD">
        <w:rPr>
          <w:sz w:val="24"/>
          <w:szCs w:val="24"/>
        </w:rPr>
        <w:t xml:space="preserve">в заседании Дисциплинарного комитета направляется члену Ассоциации </w:t>
      </w:r>
      <w:r w:rsidR="0015635C" w:rsidRPr="00143E9B">
        <w:rPr>
          <w:sz w:val="24"/>
          <w:szCs w:val="24"/>
        </w:rPr>
        <w:t>с использованием системы «</w:t>
      </w:r>
      <w:proofErr w:type="spellStart"/>
      <w:r w:rsidR="0015635C" w:rsidRPr="00143E9B">
        <w:rPr>
          <w:sz w:val="24"/>
          <w:szCs w:val="24"/>
        </w:rPr>
        <w:t>Диадок</w:t>
      </w:r>
      <w:proofErr w:type="spellEnd"/>
      <w:r w:rsidR="0015635C" w:rsidRPr="00143E9B">
        <w:rPr>
          <w:sz w:val="24"/>
          <w:szCs w:val="24"/>
        </w:rPr>
        <w:t>» (системы электронного документооборота «Контур-</w:t>
      </w:r>
      <w:proofErr w:type="spellStart"/>
      <w:r w:rsidR="0015635C" w:rsidRPr="00143E9B">
        <w:rPr>
          <w:sz w:val="24"/>
          <w:szCs w:val="24"/>
        </w:rPr>
        <w:t>Диадок</w:t>
      </w:r>
      <w:proofErr w:type="spellEnd"/>
      <w:r w:rsidR="0015635C" w:rsidRPr="00143E9B">
        <w:rPr>
          <w:sz w:val="24"/>
          <w:szCs w:val="24"/>
        </w:rPr>
        <w:t xml:space="preserve">») или </w:t>
      </w:r>
      <w:r w:rsidR="00434CE7" w:rsidRPr="009821AD">
        <w:rPr>
          <w:sz w:val="24"/>
          <w:szCs w:val="24"/>
        </w:rPr>
        <w:t>по адресу электронной почты</w:t>
      </w:r>
      <w:r w:rsidR="0015635C" w:rsidRPr="00143E9B">
        <w:rPr>
          <w:sz w:val="24"/>
          <w:szCs w:val="24"/>
        </w:rPr>
        <w:t>.</w:t>
      </w:r>
    </w:p>
    <w:p w14:paraId="3ADF7B55" w14:textId="56E629D0" w:rsidR="003F2014" w:rsidRPr="00F54D27" w:rsidRDefault="00126119" w:rsidP="006F5BB0">
      <w:pPr>
        <w:pStyle w:val="ab"/>
        <w:numPr>
          <w:ilvl w:val="1"/>
          <w:numId w:val="18"/>
        </w:numPr>
        <w:spacing w:after="60"/>
        <w:ind w:left="0" w:firstLine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27F95">
        <w:rPr>
          <w:sz w:val="24"/>
          <w:szCs w:val="24"/>
        </w:rPr>
        <w:t xml:space="preserve"> </w:t>
      </w:r>
      <w:r w:rsidR="00920875" w:rsidRPr="00F54D27">
        <w:rPr>
          <w:sz w:val="24"/>
          <w:szCs w:val="24"/>
        </w:rPr>
        <w:t xml:space="preserve">Рассмотрение вопроса о применении мер воздействия к членам </w:t>
      </w:r>
      <w:r w:rsidR="001C45B2" w:rsidRPr="00F54D27">
        <w:rPr>
          <w:sz w:val="24"/>
          <w:szCs w:val="24"/>
        </w:rPr>
        <w:t>Ассоциации</w:t>
      </w:r>
      <w:r w:rsidR="006F5BB0">
        <w:rPr>
          <w:sz w:val="24"/>
          <w:szCs w:val="24"/>
        </w:rPr>
        <w:t xml:space="preserve"> </w:t>
      </w:r>
      <w:r w:rsidR="00920875" w:rsidRPr="00F54D27">
        <w:rPr>
          <w:sz w:val="24"/>
          <w:szCs w:val="24"/>
        </w:rPr>
        <w:t>производится на заседании Дисциплинарного комитета</w:t>
      </w:r>
      <w:r w:rsidR="003F2014" w:rsidRPr="00F54D27">
        <w:rPr>
          <w:sz w:val="24"/>
          <w:szCs w:val="24"/>
        </w:rPr>
        <w:t>.</w:t>
      </w:r>
    </w:p>
    <w:p w14:paraId="2A8B2C2B" w14:textId="1527E967" w:rsidR="00EF1155" w:rsidRPr="00F54D27" w:rsidRDefault="00920875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Лица, приглашённые на заседание Дисциплинарного комитета для рассмотрения</w:t>
      </w:r>
      <w:r w:rsidR="00A71D24" w:rsidRPr="00F54D27">
        <w:rPr>
          <w:sz w:val="24"/>
          <w:szCs w:val="24"/>
        </w:rPr>
        <w:t xml:space="preserve"> </w:t>
      </w:r>
      <w:r w:rsidRPr="00F54D27">
        <w:rPr>
          <w:sz w:val="24"/>
          <w:szCs w:val="24"/>
        </w:rPr>
        <w:t>дел о применении мер воздействия, вправе давать пояснения по факту выявленных</w:t>
      </w:r>
      <w:r w:rsidR="00A71D24" w:rsidRPr="00F54D27">
        <w:rPr>
          <w:sz w:val="24"/>
          <w:szCs w:val="24"/>
        </w:rPr>
        <w:t xml:space="preserve"> </w:t>
      </w:r>
      <w:r w:rsidRPr="00F54D27">
        <w:rPr>
          <w:sz w:val="24"/>
          <w:szCs w:val="24"/>
        </w:rPr>
        <w:t>нарушений и (или) направить в Дисциплинарный комитет свои</w:t>
      </w:r>
      <w:r w:rsidR="00A71D24" w:rsidRPr="00F54D27">
        <w:rPr>
          <w:sz w:val="24"/>
          <w:szCs w:val="24"/>
        </w:rPr>
        <w:t xml:space="preserve"> </w:t>
      </w:r>
      <w:r w:rsidRPr="00F54D27">
        <w:rPr>
          <w:sz w:val="24"/>
          <w:szCs w:val="24"/>
        </w:rPr>
        <w:t>письменные объяснения.</w:t>
      </w:r>
    </w:p>
    <w:p w14:paraId="382A419E" w14:textId="75E6FAA8" w:rsidR="00F01722" w:rsidRPr="00F54D27" w:rsidRDefault="00F01722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При неявке на заседание Дисципли</w:t>
      </w:r>
      <w:r w:rsidR="0040232A" w:rsidRPr="00F54D27">
        <w:rPr>
          <w:sz w:val="24"/>
          <w:szCs w:val="24"/>
        </w:rPr>
        <w:t xml:space="preserve">нарного комитета представителя </w:t>
      </w:r>
      <w:r w:rsidRPr="00F54D27">
        <w:rPr>
          <w:sz w:val="24"/>
          <w:szCs w:val="24"/>
        </w:rPr>
        <w:t>члена Ассоциации, в отношении которого применяется мера воздействия, извещенного о времени и месте проведения заседания, дело рассматривается в их отсутствие.</w:t>
      </w:r>
    </w:p>
    <w:p w14:paraId="482415A0" w14:textId="01CD298D" w:rsidR="009435C3" w:rsidRPr="00F54D27" w:rsidRDefault="009435C3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Протокол заседания Дисциплинарного комитета должен содержать информацию о направлении приглашения члену Ассоциации на заседание Дисциплинарного комитета с указанием даты и номера исходящего письма, а также сведения о присутствии на заседании приглашённых лиц и</w:t>
      </w:r>
      <w:r w:rsidR="0051200E" w:rsidRPr="00F54D27">
        <w:rPr>
          <w:sz w:val="24"/>
          <w:szCs w:val="24"/>
        </w:rPr>
        <w:t xml:space="preserve"> </w:t>
      </w:r>
      <w:r w:rsidRPr="00F54D27">
        <w:rPr>
          <w:sz w:val="24"/>
          <w:szCs w:val="24"/>
        </w:rPr>
        <w:t>их пояснения</w:t>
      </w:r>
      <w:r w:rsidR="00D3171E" w:rsidRPr="00F54D27">
        <w:rPr>
          <w:sz w:val="24"/>
          <w:szCs w:val="24"/>
        </w:rPr>
        <w:t xml:space="preserve"> (при наличии)</w:t>
      </w:r>
      <w:r w:rsidRPr="00F54D27">
        <w:rPr>
          <w:sz w:val="24"/>
          <w:szCs w:val="24"/>
        </w:rPr>
        <w:t>, связанные с сутью рассматриваемых дел, решение о применении к члену Ассоциации меры воздействия.</w:t>
      </w:r>
    </w:p>
    <w:p w14:paraId="2B5E830D" w14:textId="3D739B50" w:rsidR="009435C3" w:rsidRPr="00F54D27" w:rsidRDefault="009435C3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lastRenderedPageBreak/>
        <w:t>Решение о предъявлении требования об обязательном устранении выявленных нарушений в установленные сроки должно содержать следующие сведения:</w:t>
      </w:r>
    </w:p>
    <w:p w14:paraId="63D66116" w14:textId="77777777" w:rsidR="009435C3" w:rsidRPr="00F54D27" w:rsidRDefault="009435C3" w:rsidP="001C7883">
      <w:pPr>
        <w:pStyle w:val="ab"/>
        <w:numPr>
          <w:ilvl w:val="0"/>
          <w:numId w:val="15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наименование, адрес Ассоциации, члена Ассоциации;</w:t>
      </w:r>
    </w:p>
    <w:p w14:paraId="32578141" w14:textId="77777777" w:rsidR="009435C3" w:rsidRPr="00F54D27" w:rsidRDefault="009435C3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дату принятия решения о предъявлении требования об устранении выявленных нарушений;</w:t>
      </w:r>
    </w:p>
    <w:p w14:paraId="6206628B" w14:textId="77777777" w:rsidR="009435C3" w:rsidRPr="00F54D27" w:rsidRDefault="009435C3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сведения о выявленных нарушениях;</w:t>
      </w:r>
    </w:p>
    <w:p w14:paraId="29FF56B9" w14:textId="77777777" w:rsidR="009435C3" w:rsidRPr="00F54D27" w:rsidRDefault="009435C3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ссылки на документы (материалы, источники), исследованные при принятии решения о предъявлении требования об устранении выявленных нарушений;</w:t>
      </w:r>
    </w:p>
    <w:p w14:paraId="43AEC415" w14:textId="44D5D14B" w:rsidR="009435C3" w:rsidRPr="00F54D27" w:rsidRDefault="009435C3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ссылки на нарушенные положения </w:t>
      </w:r>
      <w:r w:rsidR="00D368C8" w:rsidRPr="00F54D27">
        <w:rPr>
          <w:sz w:val="24"/>
          <w:szCs w:val="24"/>
        </w:rPr>
        <w:t>базовых</w:t>
      </w:r>
      <w:r w:rsidR="008F7E7C" w:rsidRPr="00F54D27">
        <w:rPr>
          <w:sz w:val="24"/>
          <w:szCs w:val="24"/>
        </w:rPr>
        <w:t xml:space="preserve"> стандартов</w:t>
      </w:r>
      <w:r w:rsidR="00D368C8" w:rsidRPr="00F54D27">
        <w:rPr>
          <w:sz w:val="24"/>
          <w:szCs w:val="24"/>
        </w:rPr>
        <w:t xml:space="preserve"> или внутренних стандартов</w:t>
      </w:r>
      <w:r w:rsidR="00827C8B" w:rsidRPr="00F54D27">
        <w:rPr>
          <w:sz w:val="24"/>
          <w:szCs w:val="24"/>
        </w:rPr>
        <w:t xml:space="preserve"> или</w:t>
      </w:r>
      <w:r w:rsidR="00D368C8" w:rsidRPr="00F54D27">
        <w:rPr>
          <w:sz w:val="24"/>
          <w:szCs w:val="24"/>
        </w:rPr>
        <w:t xml:space="preserve"> иных внутренних документов Ассоциации, факты нарушений условий членства в Ассоциации</w:t>
      </w:r>
      <w:r w:rsidR="008557A5" w:rsidRPr="00F54D27">
        <w:rPr>
          <w:sz w:val="24"/>
          <w:szCs w:val="24"/>
        </w:rPr>
        <w:t>. Для члена Ассоциации</w:t>
      </w:r>
      <w:r w:rsidR="004B491B" w:rsidRPr="00F54D27">
        <w:rPr>
          <w:sz w:val="24"/>
          <w:szCs w:val="24"/>
        </w:rPr>
        <w:t>, сельскохозяйственного кредитного потребительского кооператива, общее число членов и ассоциированных членов которого не превышает три тысячи физичес</w:t>
      </w:r>
      <w:r w:rsidR="008557A5" w:rsidRPr="00F54D27">
        <w:rPr>
          <w:sz w:val="24"/>
          <w:szCs w:val="24"/>
        </w:rPr>
        <w:t>ких лиц и (или) юридических лиц</w:t>
      </w:r>
      <w:r w:rsidR="001F1CEE">
        <w:rPr>
          <w:sz w:val="24"/>
          <w:szCs w:val="24"/>
        </w:rPr>
        <w:t xml:space="preserve">, за исключением сельскохозяйственных кредитных потребительских кооперативов – членов Ассоциации, размер активов которых превышает значение, определенное на основании подпункта 1 пункта 5 статьи 40.3 </w:t>
      </w:r>
      <w:r w:rsidR="001F1CEE" w:rsidRPr="00437615">
        <w:rPr>
          <w:sz w:val="24"/>
          <w:szCs w:val="24"/>
        </w:rPr>
        <w:t>Федеральн</w:t>
      </w:r>
      <w:r w:rsidR="001F1CEE">
        <w:rPr>
          <w:sz w:val="24"/>
          <w:szCs w:val="24"/>
        </w:rPr>
        <w:t>ого</w:t>
      </w:r>
      <w:r w:rsidR="001F1CEE" w:rsidRPr="00437615">
        <w:rPr>
          <w:sz w:val="24"/>
          <w:szCs w:val="24"/>
        </w:rPr>
        <w:t xml:space="preserve"> закон</w:t>
      </w:r>
      <w:r w:rsidR="001F1CEE">
        <w:rPr>
          <w:sz w:val="24"/>
          <w:szCs w:val="24"/>
        </w:rPr>
        <w:t>а</w:t>
      </w:r>
      <w:r w:rsidR="001F1CEE" w:rsidRPr="00437615">
        <w:rPr>
          <w:sz w:val="24"/>
          <w:szCs w:val="24"/>
        </w:rPr>
        <w:t xml:space="preserve"> «О сельскохозяйственной кооперации»</w:t>
      </w:r>
      <w:r w:rsidR="008557A5" w:rsidRPr="00F54D27">
        <w:rPr>
          <w:sz w:val="24"/>
          <w:szCs w:val="24"/>
        </w:rPr>
        <w:t xml:space="preserve"> –</w:t>
      </w:r>
      <w:r w:rsidR="004B491B" w:rsidRPr="00F54D27">
        <w:rPr>
          <w:sz w:val="24"/>
          <w:szCs w:val="24"/>
        </w:rPr>
        <w:t xml:space="preserve"> </w:t>
      </w:r>
      <w:r w:rsidR="008557A5" w:rsidRPr="00F54D27">
        <w:rPr>
          <w:sz w:val="24"/>
          <w:szCs w:val="24"/>
        </w:rPr>
        <w:t>ссылки на нарушен</w:t>
      </w:r>
      <w:r w:rsidR="00E0768D" w:rsidRPr="00F54D27">
        <w:rPr>
          <w:sz w:val="24"/>
          <w:szCs w:val="24"/>
        </w:rPr>
        <w:t>ны</w:t>
      </w:r>
      <w:r w:rsidR="008557A5" w:rsidRPr="00F54D27">
        <w:rPr>
          <w:sz w:val="24"/>
          <w:szCs w:val="24"/>
        </w:rPr>
        <w:t xml:space="preserve">е положения </w:t>
      </w:r>
      <w:r w:rsidR="004B491B" w:rsidRPr="00F54D27">
        <w:rPr>
          <w:sz w:val="24"/>
          <w:szCs w:val="24"/>
        </w:rPr>
        <w:t>Федеральн</w:t>
      </w:r>
      <w:r w:rsidR="008557A5" w:rsidRPr="00F54D27">
        <w:rPr>
          <w:sz w:val="24"/>
          <w:szCs w:val="24"/>
        </w:rPr>
        <w:t>ого</w:t>
      </w:r>
      <w:r w:rsidR="004B491B" w:rsidRPr="00F54D27">
        <w:rPr>
          <w:sz w:val="24"/>
          <w:szCs w:val="24"/>
        </w:rPr>
        <w:t xml:space="preserve"> закон</w:t>
      </w:r>
      <w:r w:rsidR="008557A5" w:rsidRPr="00F54D27">
        <w:rPr>
          <w:sz w:val="24"/>
          <w:szCs w:val="24"/>
        </w:rPr>
        <w:t>а</w:t>
      </w:r>
      <w:r w:rsidR="004B491B" w:rsidRPr="00F54D27">
        <w:rPr>
          <w:sz w:val="24"/>
          <w:szCs w:val="24"/>
        </w:rPr>
        <w:t xml:space="preserve"> «О сельскохозяйственной кооперации» </w:t>
      </w:r>
      <w:r w:rsidR="008557A5" w:rsidRPr="00F54D27">
        <w:rPr>
          <w:sz w:val="24"/>
          <w:szCs w:val="24"/>
        </w:rPr>
        <w:t xml:space="preserve">и </w:t>
      </w:r>
      <w:r w:rsidR="004B491B" w:rsidRPr="00F54D27">
        <w:rPr>
          <w:sz w:val="24"/>
          <w:szCs w:val="24"/>
        </w:rPr>
        <w:t>принятых в соответствии с ним нормативны</w:t>
      </w:r>
      <w:r w:rsidR="00DB17BF" w:rsidRPr="00F54D27">
        <w:rPr>
          <w:sz w:val="24"/>
          <w:szCs w:val="24"/>
        </w:rPr>
        <w:t>х</w:t>
      </w:r>
      <w:r w:rsidR="004B491B" w:rsidRPr="00F54D27">
        <w:rPr>
          <w:sz w:val="24"/>
          <w:szCs w:val="24"/>
        </w:rPr>
        <w:t xml:space="preserve"> акт</w:t>
      </w:r>
      <w:r w:rsidR="00DB17BF" w:rsidRPr="00F54D27">
        <w:rPr>
          <w:sz w:val="24"/>
          <w:szCs w:val="24"/>
        </w:rPr>
        <w:t>ов Банка России</w:t>
      </w:r>
      <w:r w:rsidRPr="00F54D27">
        <w:rPr>
          <w:sz w:val="24"/>
          <w:szCs w:val="24"/>
        </w:rPr>
        <w:t>;</w:t>
      </w:r>
    </w:p>
    <w:p w14:paraId="22A54168" w14:textId="77777777" w:rsidR="009435C3" w:rsidRPr="00F54D27" w:rsidRDefault="009435C3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объяснения члена Ассоциации (при наличии);</w:t>
      </w:r>
    </w:p>
    <w:p w14:paraId="38CAFC36" w14:textId="77777777" w:rsidR="009435C3" w:rsidRPr="00F54D27" w:rsidRDefault="009435C3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требование об осуществлении конкретных мероприятий, устраняющих допущенные нарушения;</w:t>
      </w:r>
    </w:p>
    <w:p w14:paraId="5E3A7DC1" w14:textId="77777777" w:rsidR="009435C3" w:rsidRPr="00F54D27" w:rsidRDefault="009435C3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срок исполнения требования об устранении выявленных нарушений;</w:t>
      </w:r>
    </w:p>
    <w:p w14:paraId="04F742AA" w14:textId="544F8E5B" w:rsidR="009435C3" w:rsidRPr="00F54D27" w:rsidRDefault="009435C3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информация о том, что неисполнение требования об устранении выявленных нарушений является основанием для применения иных мер воздействия</w:t>
      </w:r>
      <w:r w:rsidR="00F47AF3" w:rsidRPr="00F54D27">
        <w:rPr>
          <w:sz w:val="24"/>
          <w:szCs w:val="24"/>
        </w:rPr>
        <w:t>;</w:t>
      </w:r>
    </w:p>
    <w:p w14:paraId="0B1520FD" w14:textId="79296CB8" w:rsidR="00F47AF3" w:rsidRPr="00971D46" w:rsidRDefault="00971D46" w:rsidP="00971D46">
      <w:pPr>
        <w:pStyle w:val="ab"/>
        <w:numPr>
          <w:ilvl w:val="0"/>
          <w:numId w:val="13"/>
        </w:numPr>
        <w:ind w:left="0" w:firstLine="0"/>
        <w:contextualSpacing w:val="0"/>
        <w:jc w:val="both"/>
        <w:rPr>
          <w:sz w:val="24"/>
          <w:szCs w:val="24"/>
        </w:rPr>
      </w:pPr>
      <w:r w:rsidRPr="00971D46">
        <w:rPr>
          <w:sz w:val="24"/>
          <w:szCs w:val="24"/>
        </w:rPr>
        <w:t>.</w:t>
      </w:r>
    </w:p>
    <w:p w14:paraId="4FF557B2" w14:textId="375E789F" w:rsidR="008F54A5" w:rsidRPr="00F54D27" w:rsidRDefault="006F5BB0" w:rsidP="006F5BB0">
      <w:pPr>
        <w:pStyle w:val="ab"/>
        <w:numPr>
          <w:ilvl w:val="2"/>
          <w:numId w:val="18"/>
        </w:numPr>
        <w:spacing w:before="60"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F54A5" w:rsidRPr="00F54D27">
        <w:rPr>
          <w:sz w:val="24"/>
          <w:szCs w:val="24"/>
        </w:rPr>
        <w:t>Срок исполнения требования об устранении выявленных нарушений устанавливается в зависимости от характера допущенного нарушения и указанных в требовании мероприятий, его устраняющих:</w:t>
      </w:r>
    </w:p>
    <w:p w14:paraId="12322BB2" w14:textId="453CB93E" w:rsidR="008F54A5" w:rsidRPr="00F54D27" w:rsidRDefault="008F54A5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в случае предъявления требования о</w:t>
      </w:r>
      <w:r w:rsidR="00407A60" w:rsidRPr="00F54D27">
        <w:rPr>
          <w:sz w:val="24"/>
          <w:szCs w:val="24"/>
        </w:rPr>
        <w:t xml:space="preserve">б устранении нарушений требований базовых стандартов </w:t>
      </w:r>
      <w:r w:rsidRPr="00F54D27">
        <w:rPr>
          <w:sz w:val="24"/>
          <w:szCs w:val="24"/>
        </w:rPr>
        <w:t>срок его исполнения устанавливается от 40 (сорок</w:t>
      </w:r>
      <w:r w:rsidR="00A9125F">
        <w:rPr>
          <w:sz w:val="24"/>
          <w:szCs w:val="24"/>
        </w:rPr>
        <w:t>а</w:t>
      </w:r>
      <w:r w:rsidRPr="00F54D27">
        <w:rPr>
          <w:sz w:val="24"/>
          <w:szCs w:val="24"/>
        </w:rPr>
        <w:t>) до 90 (девяност</w:t>
      </w:r>
      <w:r w:rsidR="00A9125F">
        <w:rPr>
          <w:sz w:val="24"/>
          <w:szCs w:val="24"/>
        </w:rPr>
        <w:t>а</w:t>
      </w:r>
      <w:r w:rsidRPr="00F54D27">
        <w:rPr>
          <w:sz w:val="24"/>
          <w:szCs w:val="24"/>
        </w:rPr>
        <w:t>) рабочих дней;</w:t>
      </w:r>
    </w:p>
    <w:p w14:paraId="29C311F3" w14:textId="73589B1C" w:rsidR="00407A60" w:rsidRPr="00F54D27" w:rsidRDefault="00407A60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в случае предъявления требования об устранении нарушений требований внутренних стандартов Ассоциации срок его исполнения устанавливается от 30 (тридцат</w:t>
      </w:r>
      <w:r w:rsidR="00A9125F">
        <w:rPr>
          <w:sz w:val="24"/>
          <w:szCs w:val="24"/>
        </w:rPr>
        <w:t>и</w:t>
      </w:r>
      <w:r w:rsidRPr="00F54D27">
        <w:rPr>
          <w:sz w:val="24"/>
          <w:szCs w:val="24"/>
        </w:rPr>
        <w:t>) до 60 (шест</w:t>
      </w:r>
      <w:r w:rsidR="00A9125F">
        <w:rPr>
          <w:sz w:val="24"/>
          <w:szCs w:val="24"/>
        </w:rPr>
        <w:t>и</w:t>
      </w:r>
      <w:r w:rsidRPr="00F54D27">
        <w:rPr>
          <w:sz w:val="24"/>
          <w:szCs w:val="24"/>
        </w:rPr>
        <w:t>десят</w:t>
      </w:r>
      <w:r w:rsidR="00A9125F">
        <w:rPr>
          <w:sz w:val="24"/>
          <w:szCs w:val="24"/>
        </w:rPr>
        <w:t>и</w:t>
      </w:r>
      <w:r w:rsidRPr="00F54D27">
        <w:rPr>
          <w:sz w:val="24"/>
          <w:szCs w:val="24"/>
        </w:rPr>
        <w:t>) рабочих дней;</w:t>
      </w:r>
    </w:p>
    <w:p w14:paraId="73BD33E8" w14:textId="18A14537" w:rsidR="00E0768D" w:rsidRPr="00062013" w:rsidRDefault="00C8680A" w:rsidP="004C1030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062013">
        <w:rPr>
          <w:sz w:val="24"/>
          <w:szCs w:val="24"/>
        </w:rPr>
        <w:t>д</w:t>
      </w:r>
      <w:r w:rsidR="00E0768D" w:rsidRPr="00062013">
        <w:rPr>
          <w:sz w:val="24"/>
          <w:szCs w:val="24"/>
        </w:rPr>
        <w:t>ля члена Ассоциации, сельскохозяйственного кредитного потребительского кооператива, общее число членов и ассоциированных членов которого не превышает три тысячи физических лиц и (или) юридических лиц</w:t>
      </w:r>
      <w:r w:rsidR="001F1CEE" w:rsidRPr="00062013">
        <w:rPr>
          <w:sz w:val="24"/>
          <w:szCs w:val="24"/>
        </w:rPr>
        <w:t>, за исключением сельскохозяйственных кредитных потребительских кооперативов – членов Ассоциации, размер активов которых превышает значение, определенное на основании подпункта 1 пункта 5 статьи 40.3 Федерального закона «О сельскохозяйственной кооперации»</w:t>
      </w:r>
      <w:r w:rsidR="00E0768D" w:rsidRPr="00062013">
        <w:rPr>
          <w:sz w:val="24"/>
          <w:szCs w:val="24"/>
        </w:rPr>
        <w:t xml:space="preserve"> в случае предъявления требования о внесении изменений в устав </w:t>
      </w:r>
      <w:r w:rsidR="006E228A" w:rsidRPr="00062013">
        <w:rPr>
          <w:sz w:val="24"/>
          <w:szCs w:val="24"/>
        </w:rPr>
        <w:t xml:space="preserve">таких </w:t>
      </w:r>
      <w:r w:rsidR="00E0768D" w:rsidRPr="00062013">
        <w:rPr>
          <w:sz w:val="24"/>
          <w:szCs w:val="24"/>
        </w:rPr>
        <w:t>член</w:t>
      </w:r>
      <w:r w:rsidR="006E228A" w:rsidRPr="00062013">
        <w:rPr>
          <w:sz w:val="24"/>
          <w:szCs w:val="24"/>
        </w:rPr>
        <w:t>ов</w:t>
      </w:r>
      <w:r w:rsidR="00E0768D" w:rsidRPr="00062013">
        <w:rPr>
          <w:sz w:val="24"/>
          <w:szCs w:val="24"/>
        </w:rPr>
        <w:t xml:space="preserve"> Ассоциации </w:t>
      </w:r>
      <w:r w:rsidR="00A9125F">
        <w:rPr>
          <w:sz w:val="24"/>
          <w:szCs w:val="24"/>
        </w:rPr>
        <w:t xml:space="preserve">или принятия иных решений их общими собраниями </w:t>
      </w:r>
      <w:r w:rsidR="00E0768D" w:rsidRPr="00062013">
        <w:rPr>
          <w:sz w:val="24"/>
          <w:szCs w:val="24"/>
        </w:rPr>
        <w:t>срок его исполнения устанавливается от 40 (сорок</w:t>
      </w:r>
      <w:r w:rsidR="00A9125F">
        <w:rPr>
          <w:sz w:val="24"/>
          <w:szCs w:val="24"/>
        </w:rPr>
        <w:t>а</w:t>
      </w:r>
      <w:r w:rsidR="00E0768D" w:rsidRPr="00062013">
        <w:rPr>
          <w:sz w:val="24"/>
          <w:szCs w:val="24"/>
        </w:rPr>
        <w:t>) рабочих дней до одного года (не позднее даты ближайшего общего собрания членов сельскохозяйственного кредитного потребительского кооператива – члена Ассоциации</w:t>
      </w:r>
      <w:r w:rsidR="00A9125F">
        <w:rPr>
          <w:sz w:val="24"/>
          <w:szCs w:val="24"/>
        </w:rPr>
        <w:t>,</w:t>
      </w:r>
      <w:r w:rsidR="00E0768D" w:rsidRPr="00062013">
        <w:rPr>
          <w:sz w:val="24"/>
          <w:szCs w:val="24"/>
        </w:rPr>
        <w:t xml:space="preserve">  за исключением случая, когда на д</w:t>
      </w:r>
      <w:r w:rsidR="00A9125F">
        <w:rPr>
          <w:sz w:val="24"/>
          <w:szCs w:val="24"/>
        </w:rPr>
        <w:t>ату направления Ассоциацией</w:t>
      </w:r>
      <w:r w:rsidR="00E0768D" w:rsidRPr="00062013">
        <w:rPr>
          <w:sz w:val="24"/>
          <w:szCs w:val="24"/>
        </w:rPr>
        <w:t xml:space="preserve"> требования об устранении выявленных нарушений уведомления о созыве общего собрания направлены членам сельскохозяйственного кредитного потребительского кооператива - члена Ассоциации)</w:t>
      </w:r>
      <w:r w:rsidR="00347188" w:rsidRPr="00062013">
        <w:rPr>
          <w:sz w:val="24"/>
          <w:szCs w:val="24"/>
        </w:rPr>
        <w:t>,</w:t>
      </w:r>
      <w:r w:rsidR="00062013" w:rsidRPr="00062013">
        <w:rPr>
          <w:sz w:val="24"/>
          <w:szCs w:val="24"/>
        </w:rPr>
        <w:t xml:space="preserve"> </w:t>
      </w:r>
      <w:r w:rsidR="00347188" w:rsidRPr="00062013">
        <w:rPr>
          <w:sz w:val="24"/>
          <w:szCs w:val="24"/>
        </w:rPr>
        <w:t>а</w:t>
      </w:r>
      <w:r w:rsidR="00062013" w:rsidRPr="00062013">
        <w:rPr>
          <w:sz w:val="24"/>
          <w:szCs w:val="24"/>
        </w:rPr>
        <w:t xml:space="preserve"> </w:t>
      </w:r>
      <w:r w:rsidR="00E0768D" w:rsidRPr="00062013">
        <w:rPr>
          <w:sz w:val="24"/>
          <w:szCs w:val="24"/>
        </w:rPr>
        <w:t>в случае предъявления требования о проведении мероприятий по восстановлению финансовой устойчивости члена Ассоциации от 40 (сорок</w:t>
      </w:r>
      <w:r w:rsidR="00A9125F">
        <w:rPr>
          <w:sz w:val="24"/>
          <w:szCs w:val="24"/>
        </w:rPr>
        <w:t>а</w:t>
      </w:r>
      <w:r w:rsidR="00E0768D" w:rsidRPr="00062013">
        <w:rPr>
          <w:sz w:val="24"/>
          <w:szCs w:val="24"/>
        </w:rPr>
        <w:t xml:space="preserve">) до </w:t>
      </w:r>
      <w:r w:rsidR="00F71E91" w:rsidRPr="00062013">
        <w:rPr>
          <w:sz w:val="24"/>
          <w:szCs w:val="24"/>
        </w:rPr>
        <w:t>120 (ст</w:t>
      </w:r>
      <w:r w:rsidR="00A9125F">
        <w:rPr>
          <w:sz w:val="24"/>
          <w:szCs w:val="24"/>
        </w:rPr>
        <w:t>а</w:t>
      </w:r>
      <w:r w:rsidR="00F71E91" w:rsidRPr="00062013">
        <w:rPr>
          <w:sz w:val="24"/>
          <w:szCs w:val="24"/>
        </w:rPr>
        <w:t xml:space="preserve"> двадцат</w:t>
      </w:r>
      <w:r w:rsidR="00A9125F">
        <w:rPr>
          <w:sz w:val="24"/>
          <w:szCs w:val="24"/>
        </w:rPr>
        <w:t>и</w:t>
      </w:r>
      <w:r w:rsidR="00F71E91" w:rsidRPr="00062013">
        <w:rPr>
          <w:sz w:val="24"/>
          <w:szCs w:val="24"/>
        </w:rPr>
        <w:t>) рабочих дней;</w:t>
      </w:r>
      <w:r w:rsidR="00E0768D" w:rsidRPr="00062013">
        <w:rPr>
          <w:sz w:val="24"/>
          <w:szCs w:val="24"/>
        </w:rPr>
        <w:t xml:space="preserve"> </w:t>
      </w:r>
    </w:p>
    <w:p w14:paraId="3B94594A" w14:textId="0C2EBB53" w:rsidR="008F54A5" w:rsidRPr="00F54D27" w:rsidRDefault="008F54A5" w:rsidP="006635DC">
      <w:pPr>
        <w:pStyle w:val="ab"/>
        <w:numPr>
          <w:ilvl w:val="0"/>
          <w:numId w:val="13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lastRenderedPageBreak/>
        <w:t>в остальных случаях срок исполнения требования об устранении выявленных нарушений устанавливается от 2 (дв</w:t>
      </w:r>
      <w:r w:rsidR="00DA38FC">
        <w:rPr>
          <w:sz w:val="24"/>
          <w:szCs w:val="24"/>
        </w:rPr>
        <w:t>ух</w:t>
      </w:r>
      <w:r w:rsidRPr="00F54D27">
        <w:rPr>
          <w:sz w:val="24"/>
          <w:szCs w:val="24"/>
        </w:rPr>
        <w:t xml:space="preserve">) до </w:t>
      </w:r>
      <w:r w:rsidR="002239F0">
        <w:rPr>
          <w:sz w:val="24"/>
          <w:szCs w:val="24"/>
        </w:rPr>
        <w:t>9</w:t>
      </w:r>
      <w:r w:rsidRPr="00F54D27">
        <w:rPr>
          <w:sz w:val="24"/>
          <w:szCs w:val="24"/>
        </w:rPr>
        <w:t>0 (</w:t>
      </w:r>
      <w:r w:rsidR="002239F0">
        <w:rPr>
          <w:sz w:val="24"/>
          <w:szCs w:val="24"/>
        </w:rPr>
        <w:t>девяност</w:t>
      </w:r>
      <w:r w:rsidR="00A9125F">
        <w:rPr>
          <w:sz w:val="24"/>
          <w:szCs w:val="24"/>
        </w:rPr>
        <w:t>а</w:t>
      </w:r>
      <w:r w:rsidRPr="00F54D27">
        <w:rPr>
          <w:sz w:val="24"/>
          <w:szCs w:val="24"/>
        </w:rPr>
        <w:t>) рабочих дней.</w:t>
      </w:r>
    </w:p>
    <w:p w14:paraId="453246B2" w14:textId="77777777" w:rsidR="00CE27FD" w:rsidRPr="00F54D27" w:rsidRDefault="00CE27FD" w:rsidP="009744D0">
      <w:pPr>
        <w:pStyle w:val="ab"/>
        <w:numPr>
          <w:ilvl w:val="1"/>
          <w:numId w:val="18"/>
        </w:numPr>
        <w:spacing w:before="60"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Решение о вынесении предупреждения должно содержать:</w:t>
      </w:r>
    </w:p>
    <w:p w14:paraId="34CEFA33" w14:textId="77777777" w:rsidR="00CE27FD" w:rsidRPr="00F54D27" w:rsidRDefault="00CE27FD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наименование, адрес Ассоциации, члена Ассоциации;</w:t>
      </w:r>
    </w:p>
    <w:p w14:paraId="036140B6" w14:textId="77777777" w:rsidR="00CE27FD" w:rsidRPr="00F54D27" w:rsidRDefault="00CE27FD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дату принятия решения о вынесении предупреждения;</w:t>
      </w:r>
    </w:p>
    <w:p w14:paraId="44FC32D9" w14:textId="77777777" w:rsidR="00CE27FD" w:rsidRPr="00F54D27" w:rsidRDefault="00CE27FD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сведения о выявленных нарушениях;</w:t>
      </w:r>
    </w:p>
    <w:p w14:paraId="1A379988" w14:textId="77777777" w:rsidR="00CE27FD" w:rsidRPr="00F54D27" w:rsidRDefault="00CE27FD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ссылки на документы (материалы, источники), исследованные при принятии решения о вынесении предупреждения;</w:t>
      </w:r>
    </w:p>
    <w:p w14:paraId="6209C30E" w14:textId="0F2E052E" w:rsidR="00CE27FD" w:rsidRPr="00F54D27" w:rsidRDefault="00CE27FD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ссылки на нарушенные положения </w:t>
      </w:r>
      <w:r w:rsidR="008F7E7C" w:rsidRPr="00F54D27">
        <w:rPr>
          <w:sz w:val="24"/>
          <w:szCs w:val="24"/>
        </w:rPr>
        <w:t>базовых стандартов или внутренних стандартов Ассоциации</w:t>
      </w:r>
      <w:r w:rsidR="00E0768D" w:rsidRPr="00F54D27">
        <w:rPr>
          <w:sz w:val="24"/>
          <w:szCs w:val="24"/>
        </w:rPr>
        <w:t>, Федерального закона «О сельскохозяйственной кооперации» и принятых в соответствии с ним нормативных актов Банка России</w:t>
      </w:r>
      <w:r w:rsidRPr="00F54D27">
        <w:rPr>
          <w:sz w:val="24"/>
          <w:szCs w:val="24"/>
        </w:rPr>
        <w:t>;</w:t>
      </w:r>
    </w:p>
    <w:p w14:paraId="2B8CE952" w14:textId="77777777" w:rsidR="00CE27FD" w:rsidRPr="00F54D27" w:rsidRDefault="00CE27FD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объяснения члена Ассоциации (при наличии);</w:t>
      </w:r>
    </w:p>
    <w:p w14:paraId="57DFC495" w14:textId="77777777" w:rsidR="00CE27FD" w:rsidRPr="00F54D27" w:rsidRDefault="00CE27FD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сведения об устранении выявленных нарушений (при наличии);</w:t>
      </w:r>
    </w:p>
    <w:p w14:paraId="76FA5F10" w14:textId="19FA1FBA" w:rsidR="00347188" w:rsidRPr="00F54D27" w:rsidRDefault="00CE27FD" w:rsidP="006635DC">
      <w:pPr>
        <w:pStyle w:val="ab"/>
        <w:numPr>
          <w:ilvl w:val="0"/>
          <w:numId w:val="14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информация о том, что неоднократное в течение года нарушение требований </w:t>
      </w:r>
      <w:r w:rsidR="008F7E7C" w:rsidRPr="00F54D27">
        <w:rPr>
          <w:sz w:val="24"/>
          <w:szCs w:val="24"/>
        </w:rPr>
        <w:t>базовых или вну</w:t>
      </w:r>
      <w:r w:rsidR="006F5BB0">
        <w:rPr>
          <w:sz w:val="24"/>
          <w:szCs w:val="24"/>
        </w:rPr>
        <w:t xml:space="preserve">тренних стандартов Ассоциации, </w:t>
      </w:r>
      <w:r w:rsidR="008F7E7C" w:rsidRPr="00F54D27">
        <w:rPr>
          <w:sz w:val="24"/>
          <w:szCs w:val="24"/>
        </w:rPr>
        <w:t>даже если это не причинило ущерб другим членам Ассоциации и третьим лицам,</w:t>
      </w:r>
      <w:r w:rsidR="000B2422">
        <w:rPr>
          <w:sz w:val="24"/>
          <w:szCs w:val="24"/>
        </w:rPr>
        <w:t xml:space="preserve"> </w:t>
      </w:r>
      <w:r w:rsidRPr="00F54D27">
        <w:rPr>
          <w:sz w:val="24"/>
          <w:szCs w:val="24"/>
        </w:rPr>
        <w:t xml:space="preserve">может являться основанием для </w:t>
      </w:r>
      <w:r w:rsidR="008F7E7C" w:rsidRPr="00F54D27">
        <w:rPr>
          <w:sz w:val="24"/>
          <w:szCs w:val="24"/>
        </w:rPr>
        <w:t>исключения из Ассоциации</w:t>
      </w:r>
      <w:r w:rsidR="00BE2764" w:rsidRPr="00F54D27">
        <w:rPr>
          <w:sz w:val="24"/>
          <w:szCs w:val="24"/>
        </w:rPr>
        <w:t>;</w:t>
      </w:r>
    </w:p>
    <w:p w14:paraId="793727A1" w14:textId="0ABA7DD4" w:rsidR="00B825F1" w:rsidRPr="00F54D27" w:rsidRDefault="00B825F1" w:rsidP="006635DC">
      <w:pPr>
        <w:pStyle w:val="ab"/>
        <w:numPr>
          <w:ilvl w:val="0"/>
          <w:numId w:val="14"/>
        </w:numPr>
        <w:ind w:left="0" w:firstLine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 </w:t>
      </w:r>
      <w:r w:rsidR="00BE2764" w:rsidRPr="00F54D27">
        <w:rPr>
          <w:sz w:val="24"/>
          <w:szCs w:val="24"/>
        </w:rPr>
        <w:t>д</w:t>
      </w:r>
      <w:r w:rsidRPr="00F54D27">
        <w:rPr>
          <w:sz w:val="24"/>
          <w:szCs w:val="24"/>
        </w:rPr>
        <w:t>ля члена Ассоциации, сельскохозяйственного кредитного потребительского кооператива, общее число членов и ассоциированных членов которого не превышает три тысячи физических лиц и (или) юридических лиц</w:t>
      </w:r>
      <w:r w:rsidR="001F1CEE">
        <w:rPr>
          <w:sz w:val="24"/>
          <w:szCs w:val="24"/>
        </w:rPr>
        <w:t xml:space="preserve">, за исключением сельскохозяйственных кредитных потребительских кооперативов – членов Ассоциации, размер активов которых превышает значение, определенное на основании подпункта 1 пункта 5 статьи 40.3 </w:t>
      </w:r>
      <w:r w:rsidR="001F1CEE" w:rsidRPr="00437615">
        <w:rPr>
          <w:sz w:val="24"/>
          <w:szCs w:val="24"/>
        </w:rPr>
        <w:t>Федеральн</w:t>
      </w:r>
      <w:r w:rsidR="001F1CEE">
        <w:rPr>
          <w:sz w:val="24"/>
          <w:szCs w:val="24"/>
        </w:rPr>
        <w:t>ого</w:t>
      </w:r>
      <w:r w:rsidR="001F1CEE" w:rsidRPr="00437615">
        <w:rPr>
          <w:sz w:val="24"/>
          <w:szCs w:val="24"/>
        </w:rPr>
        <w:t xml:space="preserve"> закон</w:t>
      </w:r>
      <w:r w:rsidR="001F1CEE">
        <w:rPr>
          <w:sz w:val="24"/>
          <w:szCs w:val="24"/>
        </w:rPr>
        <w:t>а</w:t>
      </w:r>
      <w:r w:rsidR="001F1CEE" w:rsidRPr="00437615">
        <w:rPr>
          <w:sz w:val="24"/>
          <w:szCs w:val="24"/>
        </w:rPr>
        <w:t xml:space="preserve"> «О сельскохозяйственной кооперации»</w:t>
      </w:r>
      <w:r w:rsidR="006E228A">
        <w:rPr>
          <w:sz w:val="24"/>
          <w:szCs w:val="24"/>
        </w:rPr>
        <w:t>,</w:t>
      </w:r>
      <w:r w:rsidRPr="00F54D27">
        <w:rPr>
          <w:sz w:val="24"/>
          <w:szCs w:val="24"/>
        </w:rPr>
        <w:t xml:space="preserve"> информация о том, что неоднократное в течение года нарушение требований Федерального закона «О сельскохозяйственной кооперации» и (или) принятых в соответствии с ним нормативных актов Банка России, может являться основанием для ликвидации сельскохозяйственного кредитно</w:t>
      </w:r>
      <w:r w:rsidR="00BE2764" w:rsidRPr="00F54D27">
        <w:rPr>
          <w:sz w:val="24"/>
          <w:szCs w:val="24"/>
        </w:rPr>
        <w:t>го потребительского кооператива;</w:t>
      </w:r>
    </w:p>
    <w:p w14:paraId="3E856125" w14:textId="11B08A30" w:rsidR="00CE27FD" w:rsidRPr="00F54D27" w:rsidRDefault="00CE27FD" w:rsidP="00016123">
      <w:pPr>
        <w:jc w:val="both"/>
        <w:rPr>
          <w:sz w:val="24"/>
          <w:szCs w:val="24"/>
        </w:rPr>
      </w:pPr>
    </w:p>
    <w:p w14:paraId="18E403CC" w14:textId="77777777" w:rsidR="00B423D1" w:rsidRPr="00F54D27" w:rsidRDefault="00B423D1" w:rsidP="009744D0">
      <w:pPr>
        <w:pStyle w:val="ab"/>
        <w:numPr>
          <w:ilvl w:val="1"/>
          <w:numId w:val="18"/>
        </w:numPr>
        <w:spacing w:before="60"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Решение о наложении штрафа должно содержать:</w:t>
      </w:r>
    </w:p>
    <w:p w14:paraId="7E727336" w14:textId="77777777" w:rsidR="00B423D1" w:rsidRPr="00F54D27" w:rsidRDefault="00B423D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наименование, адрес Ассоциации, члена Ассоциации;</w:t>
      </w:r>
    </w:p>
    <w:p w14:paraId="07BAD11D" w14:textId="77777777" w:rsidR="00B423D1" w:rsidRPr="00F54D27" w:rsidRDefault="00B423D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дату принятия решения о наложении штрафа;</w:t>
      </w:r>
    </w:p>
    <w:p w14:paraId="24F4E7A1" w14:textId="77777777" w:rsidR="00B423D1" w:rsidRPr="00F54D27" w:rsidRDefault="00B423D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основания для наложения штрафа;</w:t>
      </w:r>
    </w:p>
    <w:p w14:paraId="6266D7C3" w14:textId="6089F760" w:rsidR="00B423D1" w:rsidRPr="00F54D27" w:rsidRDefault="00B423D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ссылки на документы, (материалы, источники), исследованные при принятии решения о наложении штрафа</w:t>
      </w:r>
      <w:r w:rsidR="00062013">
        <w:rPr>
          <w:sz w:val="24"/>
          <w:szCs w:val="24"/>
        </w:rPr>
        <w:t xml:space="preserve"> (при наличии)</w:t>
      </w:r>
      <w:r w:rsidRPr="00F54D27">
        <w:rPr>
          <w:sz w:val="24"/>
          <w:szCs w:val="24"/>
        </w:rPr>
        <w:t>;</w:t>
      </w:r>
    </w:p>
    <w:p w14:paraId="1E705099" w14:textId="77777777" w:rsidR="00B423D1" w:rsidRPr="00F54D27" w:rsidRDefault="00B423D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сведения о неисполненном в установленный срок требовании об устранении выявленных нарушений</w:t>
      </w:r>
      <w:r w:rsidR="000F35D7" w:rsidRPr="00F54D27">
        <w:rPr>
          <w:sz w:val="24"/>
          <w:szCs w:val="24"/>
        </w:rPr>
        <w:t xml:space="preserve"> (при наличии)</w:t>
      </w:r>
      <w:r w:rsidRPr="00F54D27">
        <w:rPr>
          <w:sz w:val="24"/>
          <w:szCs w:val="24"/>
        </w:rPr>
        <w:t>;</w:t>
      </w:r>
    </w:p>
    <w:p w14:paraId="55D0C19E" w14:textId="3F3B0E6D" w:rsidR="000F35D7" w:rsidRPr="00F54D27" w:rsidRDefault="000F35D7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сведения о </w:t>
      </w:r>
      <w:r w:rsidR="00A24241" w:rsidRPr="00F54D27">
        <w:rPr>
          <w:sz w:val="24"/>
          <w:szCs w:val="24"/>
        </w:rPr>
        <w:t>против</w:t>
      </w:r>
      <w:r w:rsidR="00BE2764" w:rsidRPr="00F54D27">
        <w:rPr>
          <w:sz w:val="24"/>
          <w:szCs w:val="24"/>
        </w:rPr>
        <w:t>одействии</w:t>
      </w:r>
      <w:r w:rsidR="00A24241" w:rsidRPr="00F54D27">
        <w:rPr>
          <w:sz w:val="24"/>
          <w:szCs w:val="24"/>
        </w:rPr>
        <w:t xml:space="preserve"> проведению проверки</w:t>
      </w:r>
      <w:r w:rsidRPr="00F54D27">
        <w:rPr>
          <w:sz w:val="24"/>
          <w:szCs w:val="24"/>
        </w:rPr>
        <w:t xml:space="preserve"> (при наличии);</w:t>
      </w:r>
    </w:p>
    <w:p w14:paraId="44A0A18A" w14:textId="65C76F0F" w:rsidR="00A24241" w:rsidRPr="00F54D27" w:rsidRDefault="00A2424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сведения о непредставлении или несвоевременное представление членом Ассоциации </w:t>
      </w:r>
      <w:r w:rsidR="00BE63E8" w:rsidRPr="00F54D27">
        <w:rPr>
          <w:sz w:val="24"/>
          <w:szCs w:val="24"/>
        </w:rPr>
        <w:t>отчетности (</w:t>
      </w:r>
      <w:r w:rsidRPr="00F54D27">
        <w:rPr>
          <w:sz w:val="24"/>
          <w:szCs w:val="24"/>
        </w:rPr>
        <w:t>при наличии);</w:t>
      </w:r>
    </w:p>
    <w:p w14:paraId="61620E7C" w14:textId="77777777" w:rsidR="00A24241" w:rsidRPr="00F54D27" w:rsidRDefault="00B423D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объяснения члена Ассоциации (при наличии);</w:t>
      </w:r>
    </w:p>
    <w:p w14:paraId="09D2A5B5" w14:textId="77777777" w:rsidR="00A24241" w:rsidRPr="00F54D27" w:rsidRDefault="00B423D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величина штрафа;</w:t>
      </w:r>
    </w:p>
    <w:p w14:paraId="3910A637" w14:textId="77777777" w:rsidR="00A24241" w:rsidRPr="00F54D27" w:rsidRDefault="00B423D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срок перечисления штрафа;</w:t>
      </w:r>
    </w:p>
    <w:p w14:paraId="4EC564EB" w14:textId="2A38533A" w:rsidR="00A24241" w:rsidRPr="00F54D27" w:rsidRDefault="00B423D1" w:rsidP="006635DC">
      <w:pPr>
        <w:pStyle w:val="ab"/>
        <w:numPr>
          <w:ilvl w:val="0"/>
          <w:numId w:val="14"/>
        </w:numPr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реквизиты для перечисления штрафа</w:t>
      </w:r>
      <w:r w:rsidR="00BE2764" w:rsidRPr="00F54D27">
        <w:rPr>
          <w:sz w:val="24"/>
          <w:szCs w:val="24"/>
        </w:rPr>
        <w:t>;</w:t>
      </w:r>
    </w:p>
    <w:p w14:paraId="515E9211" w14:textId="52206219" w:rsidR="00B96DE3" w:rsidRPr="00437615" w:rsidRDefault="00B96DE3" w:rsidP="006F5BB0">
      <w:pPr>
        <w:pStyle w:val="ab"/>
        <w:numPr>
          <w:ilvl w:val="2"/>
          <w:numId w:val="18"/>
        </w:numPr>
        <w:spacing w:before="60" w:after="60"/>
        <w:ind w:left="0" w:firstLine="567"/>
        <w:contextualSpacing w:val="0"/>
        <w:jc w:val="both"/>
        <w:rPr>
          <w:sz w:val="24"/>
          <w:szCs w:val="24"/>
        </w:rPr>
      </w:pPr>
      <w:r w:rsidRPr="00437615">
        <w:rPr>
          <w:sz w:val="24"/>
          <w:szCs w:val="24"/>
        </w:rPr>
        <w:t>Размер штрафа устанавливается настоящ</w:t>
      </w:r>
      <w:r w:rsidR="00062013">
        <w:rPr>
          <w:sz w:val="24"/>
          <w:szCs w:val="24"/>
        </w:rPr>
        <w:t>им Стандартом (Приложение</w:t>
      </w:r>
      <w:r w:rsidR="009D7204">
        <w:rPr>
          <w:sz w:val="24"/>
          <w:szCs w:val="24"/>
        </w:rPr>
        <w:t xml:space="preserve"> 1</w:t>
      </w:r>
      <w:r w:rsidR="00330845">
        <w:rPr>
          <w:sz w:val="24"/>
          <w:szCs w:val="24"/>
        </w:rPr>
        <w:t>)</w:t>
      </w:r>
      <w:r w:rsidR="00062013">
        <w:rPr>
          <w:sz w:val="24"/>
          <w:szCs w:val="24"/>
        </w:rPr>
        <w:t xml:space="preserve"> и</w:t>
      </w:r>
      <w:r w:rsidRPr="00437615">
        <w:rPr>
          <w:sz w:val="24"/>
          <w:szCs w:val="24"/>
        </w:rPr>
        <w:t xml:space="preserve"> определяется решением Дисциплинарного комитета</w:t>
      </w:r>
      <w:r w:rsidR="00062013">
        <w:rPr>
          <w:sz w:val="24"/>
          <w:szCs w:val="24"/>
        </w:rPr>
        <w:t>.</w:t>
      </w:r>
    </w:p>
    <w:p w14:paraId="34168645" w14:textId="451BAADA" w:rsidR="00B96DE3" w:rsidRPr="00437615" w:rsidRDefault="00B423D1" w:rsidP="006F5BB0">
      <w:pPr>
        <w:pStyle w:val="ab"/>
        <w:numPr>
          <w:ilvl w:val="2"/>
          <w:numId w:val="18"/>
        </w:numPr>
        <w:spacing w:before="60" w:after="60"/>
        <w:ind w:left="0" w:firstLine="567"/>
        <w:contextualSpacing w:val="0"/>
        <w:jc w:val="both"/>
        <w:rPr>
          <w:sz w:val="24"/>
          <w:szCs w:val="24"/>
        </w:rPr>
      </w:pPr>
      <w:r w:rsidRPr="00437615">
        <w:rPr>
          <w:sz w:val="24"/>
          <w:szCs w:val="24"/>
        </w:rPr>
        <w:t xml:space="preserve">Срок перечисления штрафа </w:t>
      </w:r>
      <w:r w:rsidR="0096757C" w:rsidRPr="00437615">
        <w:rPr>
          <w:sz w:val="24"/>
          <w:szCs w:val="24"/>
        </w:rPr>
        <w:t xml:space="preserve">должен составлять </w:t>
      </w:r>
      <w:r w:rsidRPr="00437615">
        <w:rPr>
          <w:sz w:val="24"/>
          <w:szCs w:val="24"/>
        </w:rPr>
        <w:t>не более 20 (двадцат</w:t>
      </w:r>
      <w:r w:rsidR="00971D46">
        <w:rPr>
          <w:sz w:val="24"/>
          <w:szCs w:val="24"/>
        </w:rPr>
        <w:t>и</w:t>
      </w:r>
      <w:r w:rsidRPr="00437615">
        <w:rPr>
          <w:sz w:val="24"/>
          <w:szCs w:val="24"/>
        </w:rPr>
        <w:t>) рабочих дней со дня его наложения.</w:t>
      </w:r>
    </w:p>
    <w:p w14:paraId="5F29D4B7" w14:textId="19F2B4FE" w:rsidR="00B96DE3" w:rsidRPr="00F54D27" w:rsidRDefault="00B423D1" w:rsidP="006F5BB0">
      <w:pPr>
        <w:pStyle w:val="ab"/>
        <w:numPr>
          <w:ilvl w:val="2"/>
          <w:numId w:val="18"/>
        </w:numPr>
        <w:spacing w:before="60" w:after="60"/>
        <w:ind w:left="0" w:firstLine="567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Срок оплаты штрафа может быть продлен реш</w:t>
      </w:r>
      <w:r w:rsidR="000B2422">
        <w:rPr>
          <w:sz w:val="24"/>
          <w:szCs w:val="24"/>
        </w:rPr>
        <w:t xml:space="preserve">ением Дисциплинарного комитета </w:t>
      </w:r>
      <w:r w:rsidRPr="00F54D27">
        <w:rPr>
          <w:sz w:val="24"/>
          <w:szCs w:val="24"/>
        </w:rPr>
        <w:t xml:space="preserve">в случае предоставления членом Ассоциации письменного заявления с указанием уважительных причин, на основании которых последний не мог </w:t>
      </w:r>
      <w:r w:rsidR="0051200E" w:rsidRPr="00F54D27">
        <w:rPr>
          <w:sz w:val="24"/>
          <w:szCs w:val="24"/>
        </w:rPr>
        <w:t>за</w:t>
      </w:r>
      <w:r w:rsidRPr="00F54D27">
        <w:rPr>
          <w:sz w:val="24"/>
          <w:szCs w:val="24"/>
        </w:rPr>
        <w:t xml:space="preserve">платить штраф в </w:t>
      </w:r>
      <w:r w:rsidRPr="00F54D27">
        <w:rPr>
          <w:sz w:val="24"/>
          <w:szCs w:val="24"/>
        </w:rPr>
        <w:lastRenderedPageBreak/>
        <w:t>установленный срок. На основании данного заявления Дисциплинарный комитет принимает решение о продлении срока либо об отказе в продлении срока оплаты штрафа. Отсрочка не может превышать 3 (тр</w:t>
      </w:r>
      <w:r w:rsidR="00AC7253" w:rsidRPr="00F54D27">
        <w:rPr>
          <w:sz w:val="24"/>
          <w:szCs w:val="24"/>
        </w:rPr>
        <w:t>и</w:t>
      </w:r>
      <w:r w:rsidRPr="00F54D27">
        <w:rPr>
          <w:sz w:val="24"/>
          <w:szCs w:val="24"/>
        </w:rPr>
        <w:t>) месяц</w:t>
      </w:r>
      <w:r w:rsidR="00AC7253" w:rsidRPr="00F54D27">
        <w:rPr>
          <w:sz w:val="24"/>
          <w:szCs w:val="24"/>
        </w:rPr>
        <w:t>а</w:t>
      </w:r>
      <w:r w:rsidRPr="00F54D27">
        <w:rPr>
          <w:sz w:val="24"/>
          <w:szCs w:val="24"/>
        </w:rPr>
        <w:t xml:space="preserve"> со дня вынесения решения о применении меры воздействия в виде штрафа.</w:t>
      </w:r>
    </w:p>
    <w:p w14:paraId="62D24D8A" w14:textId="77777777" w:rsidR="008F7E7C" w:rsidRPr="00F54D27" w:rsidRDefault="00B423D1" w:rsidP="006F5BB0">
      <w:pPr>
        <w:pStyle w:val="ab"/>
        <w:numPr>
          <w:ilvl w:val="2"/>
          <w:numId w:val="18"/>
        </w:numPr>
        <w:spacing w:before="60" w:after="60"/>
        <w:ind w:left="0" w:firstLine="567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Оплата штрафа производится путем перечисления денежных средств на расчетный счет Ассоциации.</w:t>
      </w:r>
    </w:p>
    <w:p w14:paraId="38F597E7" w14:textId="0D4418C4" w:rsidR="000F01BE" w:rsidRPr="00F54D27" w:rsidRDefault="000F01BE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Решения о применении мер, предусмотренных пунктами 2.1.1</w:t>
      </w:r>
      <w:r w:rsidR="0040232A" w:rsidRPr="00F54D27">
        <w:rPr>
          <w:sz w:val="24"/>
          <w:szCs w:val="24"/>
        </w:rPr>
        <w:t>.</w:t>
      </w:r>
      <w:r w:rsidRPr="00F54D27">
        <w:rPr>
          <w:sz w:val="24"/>
          <w:szCs w:val="24"/>
        </w:rPr>
        <w:t xml:space="preserve"> – 2.1.3</w:t>
      </w:r>
      <w:r w:rsidR="0040232A" w:rsidRPr="00F54D27">
        <w:rPr>
          <w:sz w:val="24"/>
          <w:szCs w:val="24"/>
        </w:rPr>
        <w:t>.</w:t>
      </w:r>
      <w:r w:rsidR="000B2422">
        <w:rPr>
          <w:sz w:val="24"/>
          <w:szCs w:val="24"/>
        </w:rPr>
        <w:t xml:space="preserve"> </w:t>
      </w:r>
      <w:r w:rsidR="00DE365E" w:rsidRPr="00F54D27">
        <w:rPr>
          <w:sz w:val="24"/>
          <w:szCs w:val="24"/>
        </w:rPr>
        <w:t xml:space="preserve">настоящего </w:t>
      </w:r>
      <w:r w:rsidRPr="00F54D27">
        <w:rPr>
          <w:sz w:val="24"/>
          <w:szCs w:val="24"/>
        </w:rPr>
        <w:t xml:space="preserve">Стандарта, принимаются большинством голосов членов Дисциплинарного комитета и вступают в силу со дня их принятия. </w:t>
      </w:r>
    </w:p>
    <w:p w14:paraId="40D13A8E" w14:textId="36BE0957" w:rsidR="000F01BE" w:rsidRPr="00330845" w:rsidRDefault="000F01BE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330845">
        <w:rPr>
          <w:sz w:val="24"/>
          <w:szCs w:val="24"/>
        </w:rPr>
        <w:t>Решения о применении мер, предусмотренных пунктами 2.1.1</w:t>
      </w:r>
      <w:r w:rsidR="0040232A" w:rsidRPr="00330845">
        <w:rPr>
          <w:sz w:val="24"/>
          <w:szCs w:val="24"/>
        </w:rPr>
        <w:t>.</w:t>
      </w:r>
      <w:r w:rsidRPr="00330845">
        <w:rPr>
          <w:sz w:val="24"/>
          <w:szCs w:val="24"/>
        </w:rPr>
        <w:t xml:space="preserve"> – 2.1.3. </w:t>
      </w:r>
      <w:r w:rsidR="00DE365E" w:rsidRPr="00330845">
        <w:rPr>
          <w:sz w:val="24"/>
          <w:szCs w:val="24"/>
        </w:rPr>
        <w:t xml:space="preserve">настоящего </w:t>
      </w:r>
      <w:r w:rsidRPr="00330845">
        <w:rPr>
          <w:sz w:val="24"/>
          <w:szCs w:val="24"/>
        </w:rPr>
        <w:t>Стандарта, направляются Члену Ассоциации в течение 2 (дв</w:t>
      </w:r>
      <w:r w:rsidR="0096757C" w:rsidRPr="00330845">
        <w:rPr>
          <w:sz w:val="24"/>
          <w:szCs w:val="24"/>
        </w:rPr>
        <w:t>ух</w:t>
      </w:r>
      <w:r w:rsidRPr="00330845">
        <w:rPr>
          <w:sz w:val="24"/>
          <w:szCs w:val="24"/>
        </w:rPr>
        <w:t xml:space="preserve">) рабочих дней со дня принятия решения </w:t>
      </w:r>
      <w:bookmarkStart w:id="12" w:name="_Hlk172270346"/>
      <w:r w:rsidRPr="00330845">
        <w:rPr>
          <w:sz w:val="24"/>
          <w:szCs w:val="24"/>
        </w:rPr>
        <w:t>в форме электронных документов (пакета электронных документов), подписанных электронной подписью</w:t>
      </w:r>
      <w:r w:rsidR="00062013" w:rsidRPr="00330845">
        <w:rPr>
          <w:sz w:val="24"/>
          <w:szCs w:val="24"/>
        </w:rPr>
        <w:t xml:space="preserve"> с использованием системы «</w:t>
      </w:r>
      <w:proofErr w:type="spellStart"/>
      <w:r w:rsidR="00062013" w:rsidRPr="00330845">
        <w:rPr>
          <w:sz w:val="24"/>
          <w:szCs w:val="24"/>
        </w:rPr>
        <w:t>Диадок</w:t>
      </w:r>
      <w:proofErr w:type="spellEnd"/>
      <w:r w:rsidR="00062013" w:rsidRPr="00330845">
        <w:rPr>
          <w:sz w:val="24"/>
          <w:szCs w:val="24"/>
        </w:rPr>
        <w:t>»</w:t>
      </w:r>
      <w:r w:rsidR="00D40B43" w:rsidRPr="00330845">
        <w:rPr>
          <w:sz w:val="24"/>
          <w:szCs w:val="24"/>
        </w:rPr>
        <w:t xml:space="preserve"> </w:t>
      </w:r>
      <w:r w:rsidR="00D40B43" w:rsidRPr="004C1030">
        <w:rPr>
          <w:sz w:val="24"/>
          <w:szCs w:val="24"/>
        </w:rPr>
        <w:t>(системы электронного документооборота «Контур-</w:t>
      </w:r>
      <w:proofErr w:type="spellStart"/>
      <w:r w:rsidR="00D40B43" w:rsidRPr="004C1030">
        <w:rPr>
          <w:sz w:val="24"/>
          <w:szCs w:val="24"/>
        </w:rPr>
        <w:t>Диадок</w:t>
      </w:r>
      <w:proofErr w:type="spellEnd"/>
      <w:r w:rsidR="00D40B43" w:rsidRPr="004C1030">
        <w:rPr>
          <w:sz w:val="24"/>
          <w:szCs w:val="24"/>
        </w:rPr>
        <w:t>»)</w:t>
      </w:r>
      <w:r w:rsidR="00597564" w:rsidRPr="00143E9B">
        <w:rPr>
          <w:sz w:val="24"/>
          <w:szCs w:val="24"/>
        </w:rPr>
        <w:t xml:space="preserve"> </w:t>
      </w:r>
      <w:r w:rsidR="00597564">
        <w:rPr>
          <w:sz w:val="24"/>
          <w:szCs w:val="24"/>
        </w:rPr>
        <w:t>или на электронную почту</w:t>
      </w:r>
      <w:r w:rsidR="00D40B43" w:rsidRPr="00330845">
        <w:rPr>
          <w:sz w:val="24"/>
          <w:szCs w:val="24"/>
        </w:rPr>
        <w:t>.</w:t>
      </w:r>
      <w:bookmarkEnd w:id="12"/>
    </w:p>
    <w:p w14:paraId="35C037EC" w14:textId="22CA719D" w:rsidR="000F01BE" w:rsidRPr="00F54D27" w:rsidRDefault="000F01BE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В случае применения в отношении члена Ассоциации мер воздействия установленных п.п.2.1.1 </w:t>
      </w:r>
      <w:r w:rsidR="00DE365E" w:rsidRPr="00F54D27">
        <w:rPr>
          <w:sz w:val="24"/>
          <w:szCs w:val="24"/>
        </w:rPr>
        <w:t xml:space="preserve">настоящего </w:t>
      </w:r>
      <w:r w:rsidRPr="00F54D27">
        <w:rPr>
          <w:sz w:val="24"/>
          <w:szCs w:val="24"/>
        </w:rPr>
        <w:t>Стандарта, он обязан в письменной форме уведомить Ассоциацию об устранении им нарушений, с приложением материалов</w:t>
      </w:r>
      <w:r w:rsidR="006F5BB0">
        <w:rPr>
          <w:sz w:val="24"/>
          <w:szCs w:val="24"/>
        </w:rPr>
        <w:t>,</w:t>
      </w:r>
      <w:r w:rsidRPr="00F54D27">
        <w:rPr>
          <w:sz w:val="24"/>
          <w:szCs w:val="24"/>
        </w:rPr>
        <w:t xml:space="preserve"> подтверждающих устранение, до окончания срока, установленного для устранения нарушений. В случае непоступления в Ассоциацию уведомления об устранении им нарушений до установленного срока, с приложением материалов</w:t>
      </w:r>
      <w:r w:rsidR="006F5BB0">
        <w:rPr>
          <w:sz w:val="24"/>
          <w:szCs w:val="24"/>
        </w:rPr>
        <w:t>,</w:t>
      </w:r>
      <w:r w:rsidRPr="00F54D27">
        <w:rPr>
          <w:sz w:val="24"/>
          <w:szCs w:val="24"/>
        </w:rPr>
        <w:t xml:space="preserve"> подтверждающих устранение, к члену Ассоциации может быть применена иная мера воздействия.</w:t>
      </w:r>
    </w:p>
    <w:p w14:paraId="2A2E2683" w14:textId="4B75663B" w:rsidR="000F01BE" w:rsidRPr="00F54D27" w:rsidRDefault="000F01BE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Поступление от члена Ассоциации, в отношении которого применена мера воздействия в виде штрафа, уведомления об устранении нарушений с приложением материалов</w:t>
      </w:r>
      <w:r w:rsidR="000B2422">
        <w:rPr>
          <w:sz w:val="24"/>
          <w:szCs w:val="24"/>
        </w:rPr>
        <w:t>,</w:t>
      </w:r>
      <w:r w:rsidRPr="00F54D27">
        <w:rPr>
          <w:sz w:val="24"/>
          <w:szCs w:val="24"/>
        </w:rPr>
        <w:t xml:space="preserve"> подтверждающих устранение, после наложения штрафа, не влечет за собой отмену данной меры воздействия.</w:t>
      </w:r>
    </w:p>
    <w:p w14:paraId="478837E5" w14:textId="01F88393" w:rsidR="000F01BE" w:rsidRDefault="000F01BE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В течени</w:t>
      </w:r>
      <w:r w:rsidR="007F0870" w:rsidRPr="00F54D27">
        <w:rPr>
          <w:sz w:val="24"/>
          <w:szCs w:val="24"/>
        </w:rPr>
        <w:t>е</w:t>
      </w:r>
      <w:r w:rsidRPr="00F54D27">
        <w:rPr>
          <w:sz w:val="24"/>
          <w:szCs w:val="24"/>
        </w:rPr>
        <w:t xml:space="preserve"> </w:t>
      </w:r>
      <w:r w:rsidR="00971D46">
        <w:rPr>
          <w:sz w:val="24"/>
          <w:szCs w:val="24"/>
        </w:rPr>
        <w:t>25</w:t>
      </w:r>
      <w:r w:rsidRPr="00F54D27">
        <w:rPr>
          <w:sz w:val="24"/>
          <w:szCs w:val="24"/>
        </w:rPr>
        <w:t xml:space="preserve"> (</w:t>
      </w:r>
      <w:r w:rsidR="007F0870" w:rsidRPr="00F54D27">
        <w:rPr>
          <w:sz w:val="24"/>
          <w:szCs w:val="24"/>
        </w:rPr>
        <w:t>д</w:t>
      </w:r>
      <w:r w:rsidR="00971D46">
        <w:rPr>
          <w:sz w:val="24"/>
          <w:szCs w:val="24"/>
        </w:rPr>
        <w:t>вадцати пяти</w:t>
      </w:r>
      <w:r w:rsidRPr="00F54D27">
        <w:rPr>
          <w:sz w:val="24"/>
          <w:szCs w:val="24"/>
        </w:rPr>
        <w:t xml:space="preserve">) рабочих дней с момента истечения срока, установленного для устранения нарушений членом Ассоциации, либо получения от него уведомления об их устранении, Контрольный комитет осуществляет проверку результатов устранения членом Ассоциации выявленных нарушений и </w:t>
      </w:r>
      <w:r w:rsidR="00D40B43">
        <w:rPr>
          <w:sz w:val="24"/>
          <w:szCs w:val="24"/>
        </w:rPr>
        <w:t xml:space="preserve">уведомляет </w:t>
      </w:r>
      <w:r w:rsidRPr="00F54D27">
        <w:rPr>
          <w:sz w:val="24"/>
          <w:szCs w:val="24"/>
        </w:rPr>
        <w:t>Дисциплинарный комитет</w:t>
      </w:r>
      <w:r w:rsidR="00D40B43">
        <w:rPr>
          <w:sz w:val="24"/>
          <w:szCs w:val="24"/>
        </w:rPr>
        <w:t xml:space="preserve"> о</w:t>
      </w:r>
      <w:r w:rsidR="00971D46">
        <w:rPr>
          <w:sz w:val="24"/>
          <w:szCs w:val="24"/>
        </w:rPr>
        <w:t xml:space="preserve"> не</w:t>
      </w:r>
      <w:r w:rsidR="00D40B43">
        <w:rPr>
          <w:sz w:val="24"/>
          <w:szCs w:val="24"/>
        </w:rPr>
        <w:t>устранении</w:t>
      </w:r>
      <w:r w:rsidR="00971D46">
        <w:rPr>
          <w:sz w:val="24"/>
          <w:szCs w:val="24"/>
        </w:rPr>
        <w:t xml:space="preserve"> нарушения (при наличии)</w:t>
      </w:r>
      <w:r w:rsidRPr="00F54D27">
        <w:rPr>
          <w:sz w:val="24"/>
          <w:szCs w:val="24"/>
        </w:rPr>
        <w:t>.</w:t>
      </w:r>
    </w:p>
    <w:p w14:paraId="5C41A104" w14:textId="614F0A20" w:rsidR="00084EEF" w:rsidRPr="004C1030" w:rsidRDefault="00084EEF" w:rsidP="004C1030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4.16.1. В случае </w:t>
      </w:r>
      <w:proofErr w:type="gramStart"/>
      <w:r>
        <w:rPr>
          <w:sz w:val="24"/>
          <w:szCs w:val="24"/>
        </w:rPr>
        <w:t>не исполнения</w:t>
      </w:r>
      <w:proofErr w:type="gramEnd"/>
      <w:r>
        <w:rPr>
          <w:sz w:val="24"/>
          <w:szCs w:val="24"/>
        </w:rPr>
        <w:t xml:space="preserve"> (не своевременного исполнения) членом Ассоциации требования об уплате штрафа в соответствии со сроками, установленными решением Дисциплинарного комитета, </w:t>
      </w:r>
      <w:r w:rsidR="00345A92">
        <w:rPr>
          <w:sz w:val="24"/>
          <w:szCs w:val="24"/>
        </w:rPr>
        <w:t xml:space="preserve">в течение </w:t>
      </w:r>
      <w:r w:rsidR="00971D46">
        <w:rPr>
          <w:sz w:val="24"/>
          <w:szCs w:val="24"/>
        </w:rPr>
        <w:t>25</w:t>
      </w:r>
      <w:r w:rsidR="00345A92">
        <w:rPr>
          <w:sz w:val="24"/>
          <w:szCs w:val="24"/>
        </w:rPr>
        <w:t xml:space="preserve"> (д</w:t>
      </w:r>
      <w:r w:rsidR="00971D46">
        <w:rPr>
          <w:sz w:val="24"/>
          <w:szCs w:val="24"/>
        </w:rPr>
        <w:t>вадцати пяти</w:t>
      </w:r>
      <w:r w:rsidR="00345A92">
        <w:rPr>
          <w:sz w:val="24"/>
          <w:szCs w:val="24"/>
        </w:rPr>
        <w:t>) рабочих дней с момента истечения срока, установленного для оплаты штрафа членом Ассоциации, Бухгалтер Ассоциации уведомляет Дисциплинарный комитет о не исполнении требования (не своевременном исполнении требования) об уплате штрафа.</w:t>
      </w:r>
      <w:r>
        <w:rPr>
          <w:sz w:val="24"/>
          <w:szCs w:val="24"/>
        </w:rPr>
        <w:t xml:space="preserve"> </w:t>
      </w:r>
    </w:p>
    <w:p w14:paraId="4FD530E5" w14:textId="0F64B5DF" w:rsidR="00134B12" w:rsidRPr="00F54D27" w:rsidRDefault="00134B12" w:rsidP="009744D0">
      <w:pPr>
        <w:pStyle w:val="ab"/>
        <w:numPr>
          <w:ilvl w:val="1"/>
          <w:numId w:val="18"/>
        </w:numPr>
        <w:spacing w:after="60"/>
        <w:ind w:left="0" w:firstLine="0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Дисциплинарный комитет может принять решение рекомендовать Совету Ассоциации исключить сельскохозяйственный кредитный потребительский кооператив из членов Ассоциации.</w:t>
      </w:r>
    </w:p>
    <w:p w14:paraId="40C19FD3" w14:textId="30445627" w:rsidR="00134B12" w:rsidRPr="00681707" w:rsidRDefault="00134B12" w:rsidP="000B2422">
      <w:pPr>
        <w:pStyle w:val="ab"/>
        <w:numPr>
          <w:ilvl w:val="2"/>
          <w:numId w:val="18"/>
        </w:numPr>
        <w:spacing w:before="60" w:after="60"/>
        <w:ind w:left="0" w:firstLine="426"/>
        <w:contextualSpacing w:val="0"/>
        <w:jc w:val="both"/>
        <w:rPr>
          <w:sz w:val="24"/>
          <w:szCs w:val="24"/>
        </w:rPr>
      </w:pPr>
      <w:r w:rsidRPr="00681707">
        <w:rPr>
          <w:sz w:val="24"/>
          <w:szCs w:val="24"/>
        </w:rPr>
        <w:t>Решение рекомендовать применение меры воздействия в виде исключения из членов Ассоциации может быть принято не менее чем 75 (семь</w:t>
      </w:r>
      <w:r w:rsidR="00971D46">
        <w:rPr>
          <w:sz w:val="24"/>
          <w:szCs w:val="24"/>
        </w:rPr>
        <w:t>юдесятью</w:t>
      </w:r>
      <w:r w:rsidRPr="00681707">
        <w:rPr>
          <w:sz w:val="24"/>
          <w:szCs w:val="24"/>
        </w:rPr>
        <w:t xml:space="preserve"> пять</w:t>
      </w:r>
      <w:r w:rsidR="00971D46">
        <w:rPr>
          <w:sz w:val="24"/>
          <w:szCs w:val="24"/>
        </w:rPr>
        <w:t>ю</w:t>
      </w:r>
      <w:r w:rsidRPr="00681707">
        <w:rPr>
          <w:sz w:val="24"/>
          <w:szCs w:val="24"/>
        </w:rPr>
        <w:t>) процентами голосов членов Дисциплинарного комитета.</w:t>
      </w:r>
    </w:p>
    <w:p w14:paraId="5F1D4B4D" w14:textId="77777777" w:rsidR="00134B12" w:rsidRPr="00F54D27" w:rsidRDefault="00134B12" w:rsidP="000B2422">
      <w:pPr>
        <w:pStyle w:val="ab"/>
        <w:numPr>
          <w:ilvl w:val="2"/>
          <w:numId w:val="18"/>
        </w:numPr>
        <w:spacing w:before="60" w:after="60"/>
        <w:ind w:left="0" w:firstLine="426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Решение рекомендовать исключение из членов Ассоциации должно содержать:</w:t>
      </w:r>
    </w:p>
    <w:p w14:paraId="01DEA729" w14:textId="6D166216" w:rsidR="00134B12" w:rsidRPr="00F54D27" w:rsidRDefault="004C128C" w:rsidP="000B2422">
      <w:pPr>
        <w:pStyle w:val="ab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н</w:t>
      </w:r>
      <w:r w:rsidR="00134B12" w:rsidRPr="00F54D27">
        <w:rPr>
          <w:sz w:val="24"/>
          <w:szCs w:val="24"/>
        </w:rPr>
        <w:t>аименование, адрес Ассоциации, члена Ассоциации;</w:t>
      </w:r>
    </w:p>
    <w:p w14:paraId="55BF8FBC" w14:textId="77777777" w:rsidR="00134B12" w:rsidRPr="00F54D27" w:rsidRDefault="00134B12" w:rsidP="000B2422">
      <w:pPr>
        <w:pStyle w:val="ab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дату принятия решения Дисциплинарным комитетом;</w:t>
      </w:r>
    </w:p>
    <w:p w14:paraId="30F9EFD9" w14:textId="36E596E1" w:rsidR="00134B12" w:rsidRPr="00F54D27" w:rsidRDefault="00134B12" w:rsidP="000B2422">
      <w:pPr>
        <w:pStyle w:val="ab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сведения о</w:t>
      </w:r>
      <w:r w:rsidR="00971D46">
        <w:rPr>
          <w:sz w:val="24"/>
          <w:szCs w:val="24"/>
        </w:rPr>
        <w:t xml:space="preserve"> неисполнении</w:t>
      </w:r>
      <w:r w:rsidRPr="00F54D27">
        <w:rPr>
          <w:sz w:val="24"/>
          <w:szCs w:val="24"/>
        </w:rPr>
        <w:t xml:space="preserve"> требования об устранении выявленных нарушений в установленные сроки </w:t>
      </w:r>
      <w:r w:rsidR="006C69F9" w:rsidRPr="00F54D27">
        <w:rPr>
          <w:sz w:val="24"/>
          <w:szCs w:val="24"/>
        </w:rPr>
        <w:t xml:space="preserve">и (или) неуплаты штрафа, наложенного на члена Ассоциации, в установленные сроки </w:t>
      </w:r>
      <w:r w:rsidRPr="00F54D27">
        <w:rPr>
          <w:sz w:val="24"/>
          <w:szCs w:val="24"/>
        </w:rPr>
        <w:t>(при наличии);</w:t>
      </w:r>
    </w:p>
    <w:p w14:paraId="7F732C6C" w14:textId="20DA00AB" w:rsidR="00134B12" w:rsidRPr="00F54D27" w:rsidRDefault="00134B12" w:rsidP="000B2422">
      <w:pPr>
        <w:pStyle w:val="ab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 w:rsidRPr="00F54D27">
        <w:rPr>
          <w:sz w:val="24"/>
          <w:szCs w:val="24"/>
        </w:rPr>
        <w:lastRenderedPageBreak/>
        <w:t>сведения о нарушении</w:t>
      </w:r>
      <w:r w:rsidR="00D40B43">
        <w:rPr>
          <w:sz w:val="24"/>
          <w:szCs w:val="24"/>
        </w:rPr>
        <w:t>(</w:t>
      </w:r>
      <w:proofErr w:type="spellStart"/>
      <w:r w:rsidR="00D40B43">
        <w:rPr>
          <w:sz w:val="24"/>
          <w:szCs w:val="24"/>
        </w:rPr>
        <w:t>ях</w:t>
      </w:r>
      <w:proofErr w:type="spellEnd"/>
      <w:r w:rsidR="00D40B43">
        <w:rPr>
          <w:sz w:val="24"/>
          <w:szCs w:val="24"/>
        </w:rPr>
        <w:t>)</w:t>
      </w:r>
      <w:r w:rsidRPr="00F54D27">
        <w:rPr>
          <w:sz w:val="24"/>
          <w:szCs w:val="24"/>
        </w:rPr>
        <w:t xml:space="preserve"> членом Ассоциации требований </w:t>
      </w:r>
      <w:r w:rsidR="006C69F9" w:rsidRPr="00F54D27">
        <w:rPr>
          <w:sz w:val="24"/>
          <w:szCs w:val="24"/>
        </w:rPr>
        <w:t>базовых или внутренних стандартов Ассоциации</w:t>
      </w:r>
      <w:r w:rsidRPr="00F54D27">
        <w:rPr>
          <w:sz w:val="24"/>
          <w:szCs w:val="24"/>
        </w:rPr>
        <w:t xml:space="preserve"> (при наличии</w:t>
      </w:r>
      <w:r w:rsidR="00407B5D" w:rsidRPr="00F54D27">
        <w:rPr>
          <w:sz w:val="24"/>
          <w:szCs w:val="24"/>
        </w:rPr>
        <w:t xml:space="preserve">), </w:t>
      </w:r>
      <w:r w:rsidR="00D214D8" w:rsidRPr="00F54D27">
        <w:rPr>
          <w:sz w:val="24"/>
          <w:szCs w:val="24"/>
        </w:rPr>
        <w:t xml:space="preserve">или </w:t>
      </w:r>
      <w:r w:rsidR="00407B5D" w:rsidRPr="00F54D27">
        <w:rPr>
          <w:sz w:val="24"/>
          <w:szCs w:val="24"/>
        </w:rPr>
        <w:t>Федерального закона «О сельскохозяйственной кооперации» и (или) принятых в соответствии с ним нормативных актов Банка России</w:t>
      </w:r>
      <w:r w:rsidRPr="00F54D27">
        <w:rPr>
          <w:sz w:val="24"/>
          <w:szCs w:val="24"/>
        </w:rPr>
        <w:t>;</w:t>
      </w:r>
    </w:p>
    <w:p w14:paraId="007C2E37" w14:textId="60089D72" w:rsidR="006C69F9" w:rsidRPr="00F54D27" w:rsidRDefault="006C69F9" w:rsidP="000B2422">
      <w:pPr>
        <w:pStyle w:val="ab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сведения о </w:t>
      </w:r>
      <w:r w:rsidR="00D214D8" w:rsidRPr="00F54D27">
        <w:rPr>
          <w:sz w:val="24"/>
          <w:szCs w:val="24"/>
        </w:rPr>
        <w:t>неуплате членских взносов, установленных внутренн</w:t>
      </w:r>
      <w:r w:rsidR="00D40B43">
        <w:rPr>
          <w:sz w:val="24"/>
          <w:szCs w:val="24"/>
        </w:rPr>
        <w:t>им</w:t>
      </w:r>
      <w:r w:rsidR="00D214D8" w:rsidRPr="00F54D27">
        <w:rPr>
          <w:sz w:val="24"/>
          <w:szCs w:val="24"/>
        </w:rPr>
        <w:t xml:space="preserve"> стандарт</w:t>
      </w:r>
      <w:r w:rsidR="00D40B43">
        <w:rPr>
          <w:sz w:val="24"/>
          <w:szCs w:val="24"/>
        </w:rPr>
        <w:t>ом</w:t>
      </w:r>
      <w:r w:rsidR="00D214D8" w:rsidRPr="00F54D27">
        <w:rPr>
          <w:sz w:val="24"/>
          <w:szCs w:val="24"/>
        </w:rPr>
        <w:t xml:space="preserve"> Ассоциации «Условия членства в Межрегиональной ассоциации сельскохозяйственных кредитных потребительских кооперативов «Единство», в том числе размер или порядок расчета, а также порядок уплаты вступительного взноса и членских взносов»;</w:t>
      </w:r>
    </w:p>
    <w:p w14:paraId="6C21A5C4" w14:textId="04019ED3" w:rsidR="00134B12" w:rsidRDefault="00134B12" w:rsidP="000B2422">
      <w:pPr>
        <w:pStyle w:val="ab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 w:rsidRPr="00F54D27">
        <w:rPr>
          <w:sz w:val="24"/>
          <w:szCs w:val="24"/>
        </w:rPr>
        <w:t>объяснения члена Ассоциации (при наличии);</w:t>
      </w:r>
    </w:p>
    <w:p w14:paraId="4D36BD13" w14:textId="3526659D" w:rsidR="00D40B43" w:rsidRPr="00F54D27" w:rsidRDefault="00D40B43" w:rsidP="000B2422">
      <w:pPr>
        <w:pStyle w:val="ab"/>
        <w:numPr>
          <w:ilvl w:val="0"/>
          <w:numId w:val="14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другую информацию и сведения; </w:t>
      </w:r>
    </w:p>
    <w:p w14:paraId="1824C227" w14:textId="3462BC2C" w:rsidR="00134B12" w:rsidRPr="00F54D27" w:rsidRDefault="00134B12" w:rsidP="000B2422">
      <w:pPr>
        <w:pStyle w:val="ab"/>
        <w:numPr>
          <w:ilvl w:val="2"/>
          <w:numId w:val="18"/>
        </w:numPr>
        <w:spacing w:before="60" w:after="60"/>
        <w:ind w:left="0" w:firstLine="426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Решение Дисциплинарного комитета с рекомендацией об исключении из членов Ассоциации направляется в Совет Ассоциации в срок не позднее </w:t>
      </w:r>
      <w:r w:rsidR="008356F2">
        <w:rPr>
          <w:sz w:val="24"/>
          <w:szCs w:val="24"/>
        </w:rPr>
        <w:t>следующего рабочего дня</w:t>
      </w:r>
      <w:r w:rsidR="00D40B43">
        <w:rPr>
          <w:sz w:val="24"/>
          <w:szCs w:val="24"/>
        </w:rPr>
        <w:t xml:space="preserve"> после даты </w:t>
      </w:r>
      <w:r w:rsidRPr="00F54D27">
        <w:rPr>
          <w:sz w:val="24"/>
          <w:szCs w:val="24"/>
        </w:rPr>
        <w:t>проведения заседания Дисциплинарного комитета на бумажном носителе или в форме электронных документов (пакета электронных документов).</w:t>
      </w:r>
    </w:p>
    <w:p w14:paraId="5539203E" w14:textId="3B68A6DD" w:rsidR="00134B12" w:rsidRPr="00CF5DAD" w:rsidRDefault="00134B12" w:rsidP="000B2422">
      <w:pPr>
        <w:pStyle w:val="ab"/>
        <w:numPr>
          <w:ilvl w:val="2"/>
          <w:numId w:val="18"/>
        </w:numPr>
        <w:spacing w:before="60" w:after="60"/>
        <w:ind w:left="0" w:firstLine="426"/>
        <w:contextualSpacing w:val="0"/>
        <w:jc w:val="both"/>
        <w:rPr>
          <w:sz w:val="24"/>
          <w:szCs w:val="24"/>
        </w:rPr>
      </w:pPr>
      <w:r w:rsidRPr="00F54D27">
        <w:rPr>
          <w:sz w:val="24"/>
          <w:szCs w:val="24"/>
        </w:rPr>
        <w:t xml:space="preserve"> Решение Дисциплинарного комитета с рекомендацией об исключении из членов Ассоциации направляется члену Ассоциации в течение 2 (два) рабочих дн</w:t>
      </w:r>
      <w:r w:rsidR="00395654" w:rsidRPr="00F54D27">
        <w:rPr>
          <w:sz w:val="24"/>
          <w:szCs w:val="24"/>
        </w:rPr>
        <w:t xml:space="preserve">ей </w:t>
      </w:r>
      <w:r w:rsidRPr="00CF5DAD">
        <w:rPr>
          <w:sz w:val="24"/>
          <w:szCs w:val="24"/>
        </w:rPr>
        <w:t xml:space="preserve">со дня принятия решения </w:t>
      </w:r>
      <w:r w:rsidR="00597564" w:rsidRPr="00330845">
        <w:rPr>
          <w:sz w:val="24"/>
          <w:szCs w:val="24"/>
        </w:rPr>
        <w:t>в форме электронных документов (пакета электронных документов), подписанных электронной подписью с использованием системы «</w:t>
      </w:r>
      <w:proofErr w:type="spellStart"/>
      <w:r w:rsidR="00597564" w:rsidRPr="00330845">
        <w:rPr>
          <w:sz w:val="24"/>
          <w:szCs w:val="24"/>
        </w:rPr>
        <w:t>Диадок</w:t>
      </w:r>
      <w:proofErr w:type="spellEnd"/>
      <w:r w:rsidR="00597564" w:rsidRPr="00330845">
        <w:rPr>
          <w:sz w:val="24"/>
          <w:szCs w:val="24"/>
        </w:rPr>
        <w:t xml:space="preserve">» </w:t>
      </w:r>
      <w:r w:rsidR="00597564" w:rsidRPr="004C1030">
        <w:rPr>
          <w:sz w:val="24"/>
          <w:szCs w:val="24"/>
        </w:rPr>
        <w:t>(системы электронного документооборота «Контур-</w:t>
      </w:r>
      <w:proofErr w:type="spellStart"/>
      <w:r w:rsidR="00597564" w:rsidRPr="004C1030">
        <w:rPr>
          <w:sz w:val="24"/>
          <w:szCs w:val="24"/>
        </w:rPr>
        <w:t>Диадок</w:t>
      </w:r>
      <w:proofErr w:type="spellEnd"/>
      <w:r w:rsidR="00597564" w:rsidRPr="004C1030">
        <w:rPr>
          <w:sz w:val="24"/>
          <w:szCs w:val="24"/>
        </w:rPr>
        <w:t>»)</w:t>
      </w:r>
      <w:r w:rsidR="00597564" w:rsidRPr="00852FE6">
        <w:rPr>
          <w:sz w:val="24"/>
          <w:szCs w:val="24"/>
        </w:rPr>
        <w:t xml:space="preserve"> </w:t>
      </w:r>
      <w:r w:rsidR="00597564">
        <w:rPr>
          <w:sz w:val="24"/>
          <w:szCs w:val="24"/>
        </w:rPr>
        <w:t>или на электронную почту</w:t>
      </w:r>
      <w:r w:rsidR="00597564" w:rsidRPr="00330845">
        <w:rPr>
          <w:sz w:val="24"/>
          <w:szCs w:val="24"/>
        </w:rPr>
        <w:t>.</w:t>
      </w:r>
    </w:p>
    <w:p w14:paraId="0B96CEB5" w14:textId="77777777" w:rsidR="00134B12" w:rsidRPr="00CF5DAD" w:rsidRDefault="00134B12" w:rsidP="000B2422">
      <w:pPr>
        <w:pStyle w:val="ab"/>
        <w:numPr>
          <w:ilvl w:val="2"/>
          <w:numId w:val="18"/>
        </w:numPr>
        <w:spacing w:after="60"/>
        <w:ind w:left="0" w:firstLine="426"/>
        <w:contextualSpacing w:val="0"/>
        <w:jc w:val="both"/>
        <w:rPr>
          <w:sz w:val="24"/>
          <w:szCs w:val="24"/>
        </w:rPr>
      </w:pPr>
      <w:r w:rsidRPr="00CF5DAD">
        <w:rPr>
          <w:sz w:val="24"/>
          <w:szCs w:val="24"/>
        </w:rPr>
        <w:t xml:space="preserve">  Председатель Совета Ассоциации (или лицо его замещающее) включает вопрос о рассмотрении рекомендации Дисциплинарного комитета в повестку дня ближайшего заседания Совета.</w:t>
      </w:r>
    </w:p>
    <w:p w14:paraId="3384A39C" w14:textId="0BE4AE4C" w:rsidR="00134B12" w:rsidRDefault="00134B12" w:rsidP="000B2422">
      <w:pPr>
        <w:pStyle w:val="ab"/>
        <w:numPr>
          <w:ilvl w:val="2"/>
          <w:numId w:val="18"/>
        </w:numPr>
        <w:spacing w:after="60"/>
        <w:ind w:left="0" w:firstLine="426"/>
        <w:contextualSpacing w:val="0"/>
        <w:jc w:val="both"/>
        <w:rPr>
          <w:sz w:val="24"/>
          <w:szCs w:val="24"/>
        </w:rPr>
      </w:pPr>
      <w:r w:rsidRPr="00CF5DAD">
        <w:rPr>
          <w:sz w:val="24"/>
          <w:szCs w:val="24"/>
        </w:rPr>
        <w:t xml:space="preserve"> Совет Ассоциации принимает решение об удовлетворении соответствующей рекомендации либо об отказе в ее удовлетворении.</w:t>
      </w:r>
    </w:p>
    <w:p w14:paraId="1A6A6B6B" w14:textId="14AF17C9" w:rsidR="008309B2" w:rsidRPr="004C1030" w:rsidRDefault="00BC13DA" w:rsidP="004C1030">
      <w:pPr>
        <w:pStyle w:val="ab"/>
        <w:numPr>
          <w:ilvl w:val="1"/>
          <w:numId w:val="18"/>
        </w:numPr>
        <w:shd w:val="clear" w:color="auto" w:fill="FFFFFF"/>
        <w:spacing w:after="150"/>
        <w:ind w:left="0" w:firstLine="425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Если в отношении члена Ассоциации в течение года со дня применения меры дисциплинарного воздействия</w:t>
      </w:r>
      <w:r w:rsidR="00444ED8"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, предусмотренной п.2.1.2 и 2.1.3 настоящего Стандарта (предупреждение, штраф), </w:t>
      </w: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не была применена новая мера дисциплинарного воздействия, то примененная мера дисциплинарного воздействия «погашается» (считается, что в отношении члена Ассоциации мера дисциплинарного воздействия не применялась).</w:t>
      </w:r>
      <w:r w:rsidR="008309B2"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</w:p>
    <w:p w14:paraId="2EDFE5CD" w14:textId="783084CD" w:rsidR="00BC13DA" w:rsidRPr="004C1030" w:rsidRDefault="008309B2">
      <w:pPr>
        <w:pStyle w:val="ab"/>
        <w:numPr>
          <w:ilvl w:val="1"/>
          <w:numId w:val="18"/>
        </w:numPr>
        <w:shd w:val="clear" w:color="auto" w:fill="FFFFFF"/>
        <w:spacing w:after="60"/>
        <w:ind w:left="0" w:firstLine="426"/>
        <w:contextualSpacing w:val="0"/>
        <w:jc w:val="both"/>
        <w:rPr>
          <w:sz w:val="24"/>
          <w:szCs w:val="24"/>
        </w:rPr>
      </w:pP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Если член Ассоциации в течение года после применения в отношении его меры дисциплинарного воздействия</w:t>
      </w:r>
      <w:r w:rsidR="00444ED8"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, предусмотренной п.2.1.2 и 2.1.3 настоящего Стандарта (предупреждение, штраф), </w:t>
      </w: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вновь совершил нарушение, по результатам рассмотрения которого Дисциплинарный комитет применил в отношении его новую меру дисциплинарного воздействия, предыдущая мера дисциплинарного воздействия будет считаться «погашенной» только через один календарный год после применения меры дисциплинарного воздействия по </w:t>
      </w:r>
      <w:r w:rsidR="00444ED8"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этому </w:t>
      </w: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нарушению.</w:t>
      </w:r>
    </w:p>
    <w:p w14:paraId="20A2E3D0" w14:textId="77777777" w:rsidR="00915F6F" w:rsidRPr="004C1030" w:rsidRDefault="009C051B" w:rsidP="00915F6F">
      <w:pPr>
        <w:pStyle w:val="ab"/>
        <w:numPr>
          <w:ilvl w:val="1"/>
          <w:numId w:val="18"/>
        </w:numPr>
        <w:shd w:val="clear" w:color="auto" w:fill="FFFFFF"/>
        <w:spacing w:after="60"/>
        <w:ind w:left="0" w:firstLine="426"/>
        <w:contextualSpacing w:val="0"/>
        <w:jc w:val="both"/>
        <w:rPr>
          <w:sz w:val="24"/>
          <w:szCs w:val="24"/>
        </w:rPr>
      </w:pP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Закрытие дисциплинарного производства (дела о применении мер воздействия), ведущегося в соответствии с п. 4.2.1 настоящего Стандарта в разрезе СКПК, осуществляется на основании</w:t>
      </w:r>
      <w:r w:rsidR="00915F6F"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:</w:t>
      </w:r>
    </w:p>
    <w:p w14:paraId="01EB97DD" w14:textId="3BBFF895" w:rsidR="00915F6F" w:rsidRPr="004C1030" w:rsidRDefault="00915F6F" w:rsidP="00915F6F">
      <w:pPr>
        <w:pStyle w:val="ab"/>
        <w:shd w:val="clear" w:color="auto" w:fill="FFFFFF"/>
        <w:spacing w:after="60"/>
        <w:ind w:left="426"/>
        <w:contextualSpacing w:val="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-</w:t>
      </w:r>
      <w:r w:rsidR="009C051B"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уведомления (справки) </w:t>
      </w: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Контрольного комитета </w:t>
      </w:r>
      <w:r w:rsidR="0058242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об исполнении всех требований об</w:t>
      </w: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устранени</w:t>
      </w:r>
      <w:r w:rsidR="00A4659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58242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выявленных нарушений </w:t>
      </w: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членом Ассоциации;</w:t>
      </w:r>
    </w:p>
    <w:p w14:paraId="21DAAEFF" w14:textId="5A3FBADC" w:rsidR="005730AF" w:rsidRPr="004C1030" w:rsidRDefault="00915F6F" w:rsidP="00915F6F">
      <w:pPr>
        <w:pStyle w:val="ab"/>
        <w:shd w:val="clear" w:color="auto" w:fill="FFFFFF"/>
        <w:spacing w:after="60"/>
        <w:ind w:left="426"/>
        <w:contextualSpacing w:val="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- </w:t>
      </w:r>
      <w:r w:rsidR="0058242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вынесения </w:t>
      </w: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предупреждения</w:t>
      </w:r>
      <w:r w:rsidR="005730AF"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в письменной форме (при отсутствии других неисполненных нарушителем мер в отношении него со стороны Ассоциации);</w:t>
      </w:r>
    </w:p>
    <w:p w14:paraId="45C663CB" w14:textId="655E85B1" w:rsidR="00915F6F" w:rsidRPr="004C1030" w:rsidRDefault="005730AF" w:rsidP="004C1030">
      <w:pPr>
        <w:pStyle w:val="ab"/>
        <w:shd w:val="clear" w:color="auto" w:fill="FFFFFF"/>
        <w:spacing w:after="60"/>
        <w:ind w:left="426"/>
        <w:contextualSpacing w:val="0"/>
        <w:jc w:val="both"/>
        <w:rPr>
          <w:sz w:val="24"/>
          <w:szCs w:val="24"/>
        </w:rPr>
      </w:pP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– информации Бухгалтера Ассоциации</w:t>
      </w:r>
      <w:r w:rsidR="00915F6F"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4C10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об уплате штрафа или погашении задолженности по уплате членских взносов (при отсутствии других неисполненных нарушителем мер в отношении него со стороны Ассоциации).</w:t>
      </w:r>
    </w:p>
    <w:p w14:paraId="29DE48B1" w14:textId="01F5A6FA" w:rsidR="00B30D43" w:rsidRPr="004C1030" w:rsidRDefault="00B30D43" w:rsidP="004C1030">
      <w:pPr>
        <w:pStyle w:val="ab"/>
        <w:spacing w:after="60"/>
        <w:ind w:left="3905"/>
        <w:rPr>
          <w:sz w:val="24"/>
          <w:szCs w:val="24"/>
        </w:rPr>
      </w:pPr>
    </w:p>
    <w:p w14:paraId="5FD2F738" w14:textId="3E4CE2EB" w:rsidR="006B04B4" w:rsidRDefault="00920875" w:rsidP="009744D0">
      <w:pPr>
        <w:pStyle w:val="ab"/>
        <w:numPr>
          <w:ilvl w:val="0"/>
          <w:numId w:val="18"/>
        </w:numPr>
        <w:spacing w:before="120" w:after="60"/>
        <w:ind w:left="0" w:firstLine="0"/>
        <w:contextualSpacing w:val="0"/>
        <w:outlineLvl w:val="0"/>
        <w:rPr>
          <w:b/>
          <w:sz w:val="24"/>
          <w:szCs w:val="24"/>
        </w:rPr>
      </w:pPr>
      <w:bookmarkStart w:id="13" w:name="_Toc95991097"/>
      <w:r w:rsidRPr="00CF5DAD">
        <w:rPr>
          <w:b/>
          <w:sz w:val="24"/>
          <w:szCs w:val="24"/>
        </w:rPr>
        <w:t>ПОРЯДОК ВЕДЕНИЯ ДЕЛ О ПРИМЕНЕНИИ МЕР ВОЗДЕЙСТВИЯ.</w:t>
      </w:r>
      <w:bookmarkEnd w:id="13"/>
    </w:p>
    <w:p w14:paraId="4823DAE9" w14:textId="77777777" w:rsidR="00B30D43" w:rsidRPr="005B4905" w:rsidRDefault="00B30D43" w:rsidP="00B30D43">
      <w:pPr>
        <w:pStyle w:val="ab"/>
        <w:spacing w:before="120" w:after="60"/>
        <w:ind w:left="0"/>
        <w:contextualSpacing w:val="0"/>
        <w:outlineLvl w:val="0"/>
        <w:rPr>
          <w:b/>
          <w:sz w:val="24"/>
          <w:szCs w:val="24"/>
        </w:rPr>
      </w:pPr>
    </w:p>
    <w:p w14:paraId="139B6E97" w14:textId="7CF3905D" w:rsidR="004A5A6A" w:rsidRPr="009744D0" w:rsidRDefault="001F2E2A" w:rsidP="004C1030">
      <w:pPr>
        <w:spacing w:after="60"/>
        <w:ind w:left="142" w:firstLine="284"/>
        <w:jc w:val="both"/>
        <w:rPr>
          <w:sz w:val="24"/>
          <w:szCs w:val="24"/>
        </w:rPr>
      </w:pPr>
      <w:r w:rsidRPr="009744D0">
        <w:rPr>
          <w:sz w:val="24"/>
          <w:szCs w:val="24"/>
        </w:rPr>
        <w:t xml:space="preserve">5.1.  </w:t>
      </w:r>
      <w:r w:rsidR="006635DC" w:rsidRPr="009744D0">
        <w:rPr>
          <w:sz w:val="24"/>
          <w:szCs w:val="24"/>
        </w:rPr>
        <w:t>Дела о применении мер воздействия в отношении членов Ассоциации ведутся</w:t>
      </w:r>
      <w:r w:rsidR="004A5A6A" w:rsidRPr="009744D0">
        <w:rPr>
          <w:sz w:val="24"/>
          <w:szCs w:val="24"/>
        </w:rPr>
        <w:t>:</w:t>
      </w:r>
    </w:p>
    <w:p w14:paraId="56247898" w14:textId="4075386E" w:rsidR="004A5A6A" w:rsidRPr="00437615" w:rsidRDefault="004A5A6A" w:rsidP="004C1030">
      <w:pPr>
        <w:pStyle w:val="ab"/>
        <w:spacing w:after="60"/>
        <w:ind w:left="0" w:firstLine="284"/>
        <w:contextualSpacing w:val="0"/>
        <w:jc w:val="both"/>
        <w:rPr>
          <w:sz w:val="24"/>
          <w:szCs w:val="24"/>
        </w:rPr>
      </w:pPr>
      <w:r w:rsidRPr="00437615">
        <w:rPr>
          <w:sz w:val="24"/>
          <w:szCs w:val="24"/>
        </w:rPr>
        <w:lastRenderedPageBreak/>
        <w:t xml:space="preserve">- </w:t>
      </w:r>
      <w:r w:rsidR="006635DC" w:rsidRPr="00437615">
        <w:rPr>
          <w:sz w:val="24"/>
          <w:szCs w:val="24"/>
        </w:rPr>
        <w:t>в электронном виде посредством заполнения таблицы. В таблицу заносятся сведения о последовательности действий Ассоциации при выявлении оснований для применения мер воздействия, предусмотренных пп.2.1.1. – 2.1.3</w:t>
      </w:r>
      <w:r w:rsidR="0040232A" w:rsidRPr="00437615">
        <w:rPr>
          <w:sz w:val="24"/>
          <w:szCs w:val="24"/>
        </w:rPr>
        <w:t>.</w:t>
      </w:r>
      <w:r w:rsidR="006635DC" w:rsidRPr="00437615">
        <w:rPr>
          <w:sz w:val="24"/>
          <w:szCs w:val="24"/>
        </w:rPr>
        <w:t xml:space="preserve"> настоящего Стандарта, осуществления контроля над устранением нарушений членами Ассоциации</w:t>
      </w:r>
      <w:r w:rsidRPr="00437615">
        <w:rPr>
          <w:sz w:val="24"/>
          <w:szCs w:val="24"/>
        </w:rPr>
        <w:t>;</w:t>
      </w:r>
    </w:p>
    <w:p w14:paraId="12311DC0" w14:textId="213B3246" w:rsidR="006635DC" w:rsidRPr="00437615" w:rsidRDefault="004A5A6A" w:rsidP="004C1030">
      <w:pPr>
        <w:pStyle w:val="ab"/>
        <w:spacing w:after="60"/>
        <w:ind w:left="0" w:firstLine="284"/>
        <w:contextualSpacing w:val="0"/>
        <w:jc w:val="both"/>
        <w:rPr>
          <w:sz w:val="24"/>
          <w:szCs w:val="24"/>
        </w:rPr>
      </w:pPr>
      <w:r w:rsidRPr="00437615">
        <w:rPr>
          <w:sz w:val="24"/>
          <w:szCs w:val="24"/>
        </w:rPr>
        <w:t xml:space="preserve">– </w:t>
      </w:r>
      <w:r w:rsidR="00B754A6">
        <w:rPr>
          <w:sz w:val="24"/>
          <w:szCs w:val="24"/>
        </w:rPr>
        <w:t xml:space="preserve">и </w:t>
      </w:r>
      <w:r w:rsidR="001F2E2A">
        <w:rPr>
          <w:sz w:val="24"/>
          <w:szCs w:val="24"/>
        </w:rPr>
        <w:t xml:space="preserve">на бумажном носителе, в форме </w:t>
      </w:r>
      <w:proofErr w:type="gramStart"/>
      <w:r w:rsidRPr="00437615">
        <w:rPr>
          <w:sz w:val="24"/>
          <w:szCs w:val="24"/>
        </w:rPr>
        <w:t xml:space="preserve">документов </w:t>
      </w:r>
      <w:r w:rsidR="00AF1AE7">
        <w:rPr>
          <w:sz w:val="24"/>
          <w:szCs w:val="24"/>
        </w:rPr>
        <w:t xml:space="preserve"> и</w:t>
      </w:r>
      <w:proofErr w:type="gramEnd"/>
      <w:r w:rsidR="00AF1AE7">
        <w:rPr>
          <w:sz w:val="24"/>
          <w:szCs w:val="24"/>
        </w:rPr>
        <w:t xml:space="preserve"> (или) </w:t>
      </w:r>
      <w:r w:rsidRPr="00437615">
        <w:rPr>
          <w:sz w:val="24"/>
          <w:szCs w:val="24"/>
        </w:rPr>
        <w:t>материалов</w:t>
      </w:r>
      <w:r w:rsidR="00A624A1">
        <w:rPr>
          <w:sz w:val="24"/>
          <w:szCs w:val="24"/>
        </w:rPr>
        <w:t xml:space="preserve"> проверок</w:t>
      </w:r>
      <w:r w:rsidR="008E15B3">
        <w:rPr>
          <w:sz w:val="24"/>
          <w:szCs w:val="24"/>
        </w:rPr>
        <w:t xml:space="preserve"> (уведомлений)</w:t>
      </w:r>
      <w:r w:rsidR="00AD05A7" w:rsidRPr="00437615">
        <w:rPr>
          <w:sz w:val="24"/>
          <w:szCs w:val="24"/>
        </w:rPr>
        <w:t xml:space="preserve"> </w:t>
      </w:r>
      <w:r w:rsidR="00A624A1">
        <w:rPr>
          <w:sz w:val="24"/>
          <w:szCs w:val="24"/>
        </w:rPr>
        <w:t xml:space="preserve">и </w:t>
      </w:r>
      <w:r w:rsidR="00AD05A7" w:rsidRPr="00437615">
        <w:rPr>
          <w:sz w:val="24"/>
          <w:szCs w:val="24"/>
        </w:rPr>
        <w:t xml:space="preserve">копий документов, помещенных в отдельную папку (досье) в разрезе членов Ассоциации, в отношении  которых заведено дисциплинарное производство </w:t>
      </w:r>
      <w:r w:rsidR="006635DC" w:rsidRPr="00437615">
        <w:rPr>
          <w:sz w:val="24"/>
          <w:szCs w:val="24"/>
        </w:rPr>
        <w:t>.</w:t>
      </w:r>
    </w:p>
    <w:p w14:paraId="014F0873" w14:textId="6964185B" w:rsidR="006635DC" w:rsidRPr="00437615" w:rsidRDefault="001F2E2A" w:rsidP="004C1030">
      <w:pPr>
        <w:pStyle w:val="ab"/>
        <w:spacing w:after="60"/>
        <w:ind w:left="0" w:firstLine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5.2.</w:t>
      </w:r>
      <w:r w:rsidR="000B2422">
        <w:rPr>
          <w:sz w:val="24"/>
          <w:szCs w:val="24"/>
        </w:rPr>
        <w:t xml:space="preserve"> </w:t>
      </w:r>
      <w:r w:rsidR="006635DC" w:rsidRPr="00437615">
        <w:rPr>
          <w:sz w:val="24"/>
          <w:szCs w:val="24"/>
        </w:rPr>
        <w:t>Ответственным за ведение Дела о применении мер воздействия является сотрудник, уполномоченный директором Ассоциации.</w:t>
      </w:r>
    </w:p>
    <w:p w14:paraId="5003D202" w14:textId="38312FFA" w:rsidR="006635DC" w:rsidRPr="00437615" w:rsidRDefault="001F2E2A" w:rsidP="004C1030">
      <w:pPr>
        <w:pStyle w:val="ab"/>
        <w:spacing w:after="60"/>
        <w:ind w:left="0" w:firstLine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5.3.</w:t>
      </w:r>
      <w:r w:rsidR="000B2422">
        <w:rPr>
          <w:sz w:val="24"/>
          <w:szCs w:val="24"/>
        </w:rPr>
        <w:t xml:space="preserve"> </w:t>
      </w:r>
      <w:bookmarkStart w:id="14" w:name="_Hlk87427292"/>
      <w:r w:rsidR="006635DC" w:rsidRPr="00437615">
        <w:rPr>
          <w:sz w:val="24"/>
          <w:szCs w:val="24"/>
        </w:rPr>
        <w:t xml:space="preserve">Дело о применении мер воздействия </w:t>
      </w:r>
      <w:r w:rsidR="00E6735E" w:rsidRPr="00437615">
        <w:rPr>
          <w:sz w:val="24"/>
          <w:szCs w:val="24"/>
        </w:rPr>
        <w:t xml:space="preserve">в электронном виде (таблица) </w:t>
      </w:r>
      <w:bookmarkEnd w:id="14"/>
      <w:r w:rsidR="006635DC" w:rsidRPr="00437615">
        <w:rPr>
          <w:sz w:val="24"/>
          <w:szCs w:val="24"/>
        </w:rPr>
        <w:t>включает в себя следующую информацию:</w:t>
      </w:r>
    </w:p>
    <w:p w14:paraId="3D9C7357" w14:textId="406B15A1" w:rsidR="006635DC" w:rsidRPr="009744D0" w:rsidRDefault="001F2E2A" w:rsidP="000B2422">
      <w:pPr>
        <w:spacing w:after="6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5.3.1.</w:t>
      </w:r>
      <w:r w:rsidR="00852B7E" w:rsidRPr="009744D0">
        <w:rPr>
          <w:sz w:val="24"/>
          <w:szCs w:val="24"/>
        </w:rPr>
        <w:t xml:space="preserve">     </w:t>
      </w:r>
      <w:r w:rsidR="004C128C" w:rsidRPr="009744D0">
        <w:rPr>
          <w:sz w:val="24"/>
          <w:szCs w:val="24"/>
        </w:rPr>
        <w:t>н</w:t>
      </w:r>
      <w:r w:rsidR="006635DC" w:rsidRPr="009744D0">
        <w:rPr>
          <w:sz w:val="24"/>
          <w:szCs w:val="24"/>
        </w:rPr>
        <w:t>омер дела;</w:t>
      </w:r>
    </w:p>
    <w:p w14:paraId="3601A307" w14:textId="2CD12FCD" w:rsidR="006635DC" w:rsidRPr="00437615" w:rsidRDefault="001F2E2A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5.3.2.</w:t>
      </w:r>
      <w:r w:rsidR="00852B7E" w:rsidRPr="00437615">
        <w:rPr>
          <w:sz w:val="24"/>
          <w:szCs w:val="24"/>
        </w:rPr>
        <w:t xml:space="preserve">    </w:t>
      </w:r>
      <w:r w:rsidR="004C128C" w:rsidRPr="00437615">
        <w:rPr>
          <w:sz w:val="24"/>
          <w:szCs w:val="24"/>
        </w:rPr>
        <w:t>с</w:t>
      </w:r>
      <w:r w:rsidR="006635DC" w:rsidRPr="00437615">
        <w:rPr>
          <w:sz w:val="24"/>
          <w:szCs w:val="24"/>
        </w:rPr>
        <w:t>окращённое наименование члена Ассоциации;</w:t>
      </w:r>
    </w:p>
    <w:p w14:paraId="77D815E3" w14:textId="408F50E3" w:rsidR="006635DC" w:rsidRPr="00CF5DAD" w:rsidRDefault="001F2E2A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5.3.3.</w:t>
      </w:r>
      <w:r w:rsidR="00852B7E" w:rsidRPr="00437615">
        <w:rPr>
          <w:sz w:val="24"/>
          <w:szCs w:val="24"/>
        </w:rPr>
        <w:t xml:space="preserve">     </w:t>
      </w:r>
      <w:r w:rsidR="004C128C" w:rsidRPr="00437615">
        <w:rPr>
          <w:sz w:val="24"/>
          <w:szCs w:val="24"/>
        </w:rPr>
        <w:t>д</w:t>
      </w:r>
      <w:r w:rsidR="006635DC" w:rsidRPr="00437615">
        <w:rPr>
          <w:sz w:val="24"/>
          <w:szCs w:val="24"/>
        </w:rPr>
        <w:t xml:space="preserve">ата и номер протокола заседания Контрольного комитета, на котором принято решение о направлении </w:t>
      </w:r>
      <w:r w:rsidR="00E6735E" w:rsidRPr="00437615">
        <w:rPr>
          <w:sz w:val="24"/>
          <w:szCs w:val="24"/>
        </w:rPr>
        <w:t>Уведомления</w:t>
      </w:r>
      <w:r w:rsidR="000B2422">
        <w:rPr>
          <w:sz w:val="24"/>
          <w:szCs w:val="24"/>
        </w:rPr>
        <w:t xml:space="preserve"> </w:t>
      </w:r>
      <w:r w:rsidR="006B3A36">
        <w:rPr>
          <w:sz w:val="24"/>
          <w:szCs w:val="24"/>
        </w:rPr>
        <w:t>и (</w:t>
      </w:r>
      <w:r w:rsidR="00202A9D" w:rsidRPr="00F54D27">
        <w:rPr>
          <w:sz w:val="24"/>
          <w:szCs w:val="24"/>
        </w:rPr>
        <w:t>или</w:t>
      </w:r>
      <w:r w:rsidR="006B3A36">
        <w:rPr>
          <w:sz w:val="24"/>
          <w:szCs w:val="24"/>
        </w:rPr>
        <w:t>)</w:t>
      </w:r>
      <w:r w:rsidR="00202A9D" w:rsidRPr="00F54D27">
        <w:rPr>
          <w:sz w:val="24"/>
          <w:szCs w:val="24"/>
        </w:rPr>
        <w:t xml:space="preserve"> материалов </w:t>
      </w:r>
      <w:r w:rsidR="006635DC" w:rsidRPr="00CF5DAD">
        <w:rPr>
          <w:sz w:val="24"/>
          <w:szCs w:val="24"/>
        </w:rPr>
        <w:t>о выявленных нарушениях в Дисциплинарный комитет;</w:t>
      </w:r>
    </w:p>
    <w:p w14:paraId="37CC9735" w14:textId="7B7BEE95" w:rsidR="006635DC" w:rsidRPr="00CF5DAD" w:rsidRDefault="001F2E2A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5.3.4.</w:t>
      </w:r>
      <w:r w:rsidR="00852B7E">
        <w:rPr>
          <w:sz w:val="24"/>
          <w:szCs w:val="24"/>
        </w:rPr>
        <w:t xml:space="preserve">     </w:t>
      </w:r>
      <w:r w:rsidR="00254BFF">
        <w:rPr>
          <w:sz w:val="24"/>
          <w:szCs w:val="24"/>
        </w:rPr>
        <w:t>д</w:t>
      </w:r>
      <w:r w:rsidR="006635DC" w:rsidRPr="00CF5DAD">
        <w:rPr>
          <w:sz w:val="24"/>
          <w:szCs w:val="24"/>
        </w:rPr>
        <w:t>ата и номер исходящего приглашения члена Ассоциации на заседание Дисциплинарного</w:t>
      </w:r>
      <w:r w:rsidR="006635DC">
        <w:rPr>
          <w:sz w:val="24"/>
          <w:szCs w:val="24"/>
        </w:rPr>
        <w:t xml:space="preserve"> </w:t>
      </w:r>
      <w:r w:rsidR="006635DC" w:rsidRPr="00CF5DAD">
        <w:rPr>
          <w:sz w:val="24"/>
          <w:szCs w:val="24"/>
        </w:rPr>
        <w:t>комитета;</w:t>
      </w:r>
    </w:p>
    <w:p w14:paraId="3ED19BE7" w14:textId="2F2ADD12" w:rsidR="006635DC" w:rsidRPr="00CF5DAD" w:rsidRDefault="001F2E2A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5.3.5.</w:t>
      </w:r>
      <w:r w:rsidR="00852B7E">
        <w:rPr>
          <w:sz w:val="24"/>
          <w:szCs w:val="24"/>
        </w:rPr>
        <w:t xml:space="preserve">     </w:t>
      </w:r>
      <w:r w:rsidR="00254BFF">
        <w:rPr>
          <w:sz w:val="24"/>
          <w:szCs w:val="24"/>
        </w:rPr>
        <w:t>д</w:t>
      </w:r>
      <w:r w:rsidR="006635DC" w:rsidRPr="00CF5DAD">
        <w:rPr>
          <w:sz w:val="24"/>
          <w:szCs w:val="24"/>
        </w:rPr>
        <w:t>ата и номер протокола заседания Дисциплинарного комитета, на котором</w:t>
      </w:r>
      <w:r w:rsidR="006635DC">
        <w:rPr>
          <w:sz w:val="24"/>
          <w:szCs w:val="24"/>
        </w:rPr>
        <w:t xml:space="preserve"> </w:t>
      </w:r>
      <w:r w:rsidR="006635DC" w:rsidRPr="00437615">
        <w:rPr>
          <w:sz w:val="24"/>
          <w:szCs w:val="24"/>
        </w:rPr>
        <w:t>рассматривал</w:t>
      </w:r>
      <w:r w:rsidR="00E6735E" w:rsidRPr="00437615">
        <w:rPr>
          <w:sz w:val="24"/>
          <w:szCs w:val="24"/>
        </w:rPr>
        <w:t xml:space="preserve">ся вопрос о </w:t>
      </w:r>
      <w:r w:rsidR="006635DC" w:rsidRPr="00CF5DAD">
        <w:rPr>
          <w:sz w:val="24"/>
          <w:szCs w:val="24"/>
        </w:rPr>
        <w:t>выявленных нарушениях;</w:t>
      </w:r>
    </w:p>
    <w:p w14:paraId="0A56C9FC" w14:textId="53E58043" w:rsidR="006635DC" w:rsidRPr="00CF5DAD" w:rsidRDefault="001F2E2A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5.3.6.</w:t>
      </w:r>
      <w:r w:rsidR="00852B7E">
        <w:rPr>
          <w:sz w:val="24"/>
          <w:szCs w:val="24"/>
        </w:rPr>
        <w:t xml:space="preserve">    </w:t>
      </w:r>
      <w:r w:rsidR="00254BFF">
        <w:rPr>
          <w:sz w:val="24"/>
          <w:szCs w:val="24"/>
        </w:rPr>
        <w:t>и</w:t>
      </w:r>
      <w:r w:rsidR="006635DC" w:rsidRPr="00CF5DAD">
        <w:rPr>
          <w:sz w:val="24"/>
          <w:szCs w:val="24"/>
        </w:rPr>
        <w:t>нформация о присутствии представителя члена Ассоциации на заседании Дисциплинарного комитета;</w:t>
      </w:r>
    </w:p>
    <w:p w14:paraId="3E8F6C96" w14:textId="08740D4F" w:rsidR="006635DC" w:rsidRPr="00CF5DAD" w:rsidRDefault="001F2E2A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5.3.</w:t>
      </w:r>
      <w:r w:rsidR="00757AC4">
        <w:rPr>
          <w:sz w:val="24"/>
          <w:szCs w:val="24"/>
        </w:rPr>
        <w:t>7.</w:t>
      </w:r>
      <w:r w:rsidR="00852B7E">
        <w:rPr>
          <w:sz w:val="24"/>
          <w:szCs w:val="24"/>
        </w:rPr>
        <w:t xml:space="preserve">    </w:t>
      </w:r>
      <w:r w:rsidR="00254BFF">
        <w:rPr>
          <w:sz w:val="24"/>
          <w:szCs w:val="24"/>
        </w:rPr>
        <w:t>п</w:t>
      </w:r>
      <w:r w:rsidR="006635DC" w:rsidRPr="00CF5DAD">
        <w:rPr>
          <w:sz w:val="24"/>
          <w:szCs w:val="24"/>
        </w:rPr>
        <w:t>ринятое Дисциплинарным комитетом решение;</w:t>
      </w:r>
    </w:p>
    <w:p w14:paraId="1F459E7F" w14:textId="506E4AFD" w:rsidR="006635DC" w:rsidRDefault="00757AC4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5.3.8.</w:t>
      </w:r>
      <w:r w:rsidR="00852B7E">
        <w:rPr>
          <w:sz w:val="24"/>
          <w:szCs w:val="24"/>
        </w:rPr>
        <w:t xml:space="preserve">    </w:t>
      </w:r>
      <w:r w:rsidR="00254BFF">
        <w:rPr>
          <w:sz w:val="24"/>
          <w:szCs w:val="24"/>
        </w:rPr>
        <w:t>с</w:t>
      </w:r>
      <w:r w:rsidR="006635DC" w:rsidRPr="00CF5DAD">
        <w:rPr>
          <w:sz w:val="24"/>
          <w:szCs w:val="24"/>
        </w:rPr>
        <w:t>рок исполнения членом Ассоциации решения</w:t>
      </w:r>
      <w:r w:rsidR="006635DC">
        <w:rPr>
          <w:sz w:val="24"/>
          <w:szCs w:val="24"/>
        </w:rPr>
        <w:t xml:space="preserve"> </w:t>
      </w:r>
      <w:r w:rsidR="006635DC" w:rsidRPr="00CF5DAD">
        <w:rPr>
          <w:sz w:val="24"/>
          <w:szCs w:val="24"/>
        </w:rPr>
        <w:t>Дисциплинарного комитета;</w:t>
      </w:r>
    </w:p>
    <w:p w14:paraId="4CDE261C" w14:textId="1A6FBBD5" w:rsidR="006635DC" w:rsidRPr="00650C8B" w:rsidRDefault="00757AC4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5.3.9.</w:t>
      </w:r>
      <w:r w:rsidR="00852B7E">
        <w:rPr>
          <w:sz w:val="24"/>
          <w:szCs w:val="24"/>
        </w:rPr>
        <w:t xml:space="preserve">   </w:t>
      </w:r>
      <w:r w:rsidR="00650C8B">
        <w:rPr>
          <w:sz w:val="24"/>
          <w:szCs w:val="24"/>
        </w:rPr>
        <w:t>д</w:t>
      </w:r>
      <w:r w:rsidR="006635DC" w:rsidRPr="00650C8B">
        <w:rPr>
          <w:sz w:val="24"/>
          <w:szCs w:val="24"/>
        </w:rPr>
        <w:t>а</w:t>
      </w:r>
      <w:r w:rsidR="00650C8B">
        <w:rPr>
          <w:sz w:val="24"/>
          <w:szCs w:val="24"/>
        </w:rPr>
        <w:t>та</w:t>
      </w:r>
      <w:r w:rsidR="006635DC" w:rsidRPr="00650C8B">
        <w:rPr>
          <w:sz w:val="24"/>
          <w:szCs w:val="24"/>
        </w:rPr>
        <w:t xml:space="preserve"> поступления </w:t>
      </w:r>
      <w:r w:rsidR="00582422">
        <w:rPr>
          <w:sz w:val="24"/>
          <w:szCs w:val="24"/>
        </w:rPr>
        <w:t>сообщения</w:t>
      </w:r>
      <w:r w:rsidR="006635DC" w:rsidRPr="00650C8B">
        <w:rPr>
          <w:sz w:val="24"/>
          <w:szCs w:val="24"/>
        </w:rPr>
        <w:t xml:space="preserve"> об устранении нарушений членом Ассоциации (в случае </w:t>
      </w:r>
      <w:r w:rsidR="008E15B3">
        <w:rPr>
          <w:sz w:val="24"/>
          <w:szCs w:val="24"/>
        </w:rPr>
        <w:t>наличия)</w:t>
      </w:r>
      <w:r w:rsidR="006635DC" w:rsidRPr="00650C8B">
        <w:rPr>
          <w:sz w:val="24"/>
          <w:szCs w:val="24"/>
        </w:rPr>
        <w:t>;</w:t>
      </w:r>
    </w:p>
    <w:p w14:paraId="0168CDF4" w14:textId="52DEBA0C" w:rsidR="006635DC" w:rsidRPr="00CF5DAD" w:rsidRDefault="00757AC4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5.3.10. </w:t>
      </w:r>
      <w:r w:rsidR="00254BFF">
        <w:rPr>
          <w:sz w:val="24"/>
          <w:szCs w:val="24"/>
        </w:rPr>
        <w:t>д</w:t>
      </w:r>
      <w:r w:rsidR="006635DC" w:rsidRPr="00CF5DAD">
        <w:rPr>
          <w:sz w:val="24"/>
          <w:szCs w:val="24"/>
        </w:rPr>
        <w:t>ата и номер протокола Контрольного комитета, на котором</w:t>
      </w:r>
      <w:r w:rsidR="006635DC">
        <w:rPr>
          <w:sz w:val="24"/>
          <w:szCs w:val="24"/>
        </w:rPr>
        <w:t xml:space="preserve"> </w:t>
      </w:r>
      <w:r w:rsidR="006635DC" w:rsidRPr="00CF5DAD">
        <w:rPr>
          <w:sz w:val="24"/>
          <w:szCs w:val="24"/>
        </w:rPr>
        <w:t>рассматривал</w:t>
      </w:r>
      <w:r w:rsidR="00582422">
        <w:rPr>
          <w:sz w:val="24"/>
          <w:szCs w:val="24"/>
        </w:rPr>
        <w:t>ось</w:t>
      </w:r>
      <w:r w:rsidR="006635DC" w:rsidRPr="00CF5DAD">
        <w:rPr>
          <w:sz w:val="24"/>
          <w:szCs w:val="24"/>
        </w:rPr>
        <w:t xml:space="preserve"> </w:t>
      </w:r>
      <w:r w:rsidR="00582422">
        <w:rPr>
          <w:sz w:val="24"/>
          <w:szCs w:val="24"/>
        </w:rPr>
        <w:t>сообщение</w:t>
      </w:r>
      <w:r w:rsidR="006635DC" w:rsidRPr="00CF5DAD">
        <w:rPr>
          <w:sz w:val="24"/>
          <w:szCs w:val="24"/>
        </w:rPr>
        <w:t xml:space="preserve"> члена Ассоциации об устранении нарушений (в случае </w:t>
      </w:r>
      <w:r w:rsidR="008E15B3">
        <w:rPr>
          <w:sz w:val="24"/>
          <w:szCs w:val="24"/>
        </w:rPr>
        <w:t>наличия</w:t>
      </w:r>
      <w:r w:rsidR="006635DC" w:rsidRPr="00CF5DAD">
        <w:rPr>
          <w:sz w:val="24"/>
          <w:szCs w:val="24"/>
        </w:rPr>
        <w:t>);</w:t>
      </w:r>
    </w:p>
    <w:p w14:paraId="2CB1AB96" w14:textId="2D12B188" w:rsidR="006635DC" w:rsidRPr="00CF5DAD" w:rsidRDefault="00757AC4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5.3.11. </w:t>
      </w:r>
      <w:r w:rsidR="00650C8B">
        <w:rPr>
          <w:sz w:val="24"/>
          <w:szCs w:val="24"/>
        </w:rPr>
        <w:t>д</w:t>
      </w:r>
      <w:r w:rsidR="006635DC" w:rsidRPr="00CF5DAD">
        <w:rPr>
          <w:sz w:val="24"/>
          <w:szCs w:val="24"/>
        </w:rPr>
        <w:t xml:space="preserve">ата и номер протокола Совета Ассоциации, </w:t>
      </w:r>
      <w:r w:rsidR="006635DC">
        <w:rPr>
          <w:sz w:val="24"/>
          <w:szCs w:val="24"/>
        </w:rPr>
        <w:t xml:space="preserve">на </w:t>
      </w:r>
      <w:r w:rsidR="006635DC" w:rsidRPr="00CF5DAD">
        <w:rPr>
          <w:sz w:val="24"/>
          <w:szCs w:val="24"/>
        </w:rPr>
        <w:t>котором рассматривался вопрос о применени</w:t>
      </w:r>
      <w:r w:rsidR="0040232A">
        <w:rPr>
          <w:sz w:val="24"/>
          <w:szCs w:val="24"/>
        </w:rPr>
        <w:t xml:space="preserve">и меры, предусмотренной п. 2.1.4.  </w:t>
      </w:r>
      <w:r w:rsidR="006635DC">
        <w:rPr>
          <w:sz w:val="24"/>
          <w:szCs w:val="24"/>
        </w:rPr>
        <w:t xml:space="preserve">настоящего </w:t>
      </w:r>
      <w:r w:rsidR="006635DC" w:rsidRPr="00CF5DAD">
        <w:rPr>
          <w:sz w:val="24"/>
          <w:szCs w:val="24"/>
        </w:rPr>
        <w:t>Стандарта (при наличии);</w:t>
      </w:r>
    </w:p>
    <w:p w14:paraId="371057D6" w14:textId="7AE85F98" w:rsidR="006635DC" w:rsidRPr="009744D0" w:rsidRDefault="00757AC4" w:rsidP="000B2422">
      <w:pPr>
        <w:spacing w:after="6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5.3.12. </w:t>
      </w:r>
      <w:r w:rsidR="00650C8B" w:rsidRPr="009744D0">
        <w:rPr>
          <w:sz w:val="24"/>
          <w:szCs w:val="24"/>
        </w:rPr>
        <w:t>р</w:t>
      </w:r>
      <w:r w:rsidR="006635DC" w:rsidRPr="009744D0">
        <w:rPr>
          <w:sz w:val="24"/>
          <w:szCs w:val="24"/>
        </w:rPr>
        <w:t>ешение Совета Ассоциации о применении меры, предусмотренной п.2.1.4. настоящего Стандарта (при наличии);</w:t>
      </w:r>
    </w:p>
    <w:p w14:paraId="09067085" w14:textId="4BD6098E" w:rsidR="006635DC" w:rsidRPr="002B1E83" w:rsidRDefault="00757AC4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 w:rsidRPr="002B1E83">
        <w:rPr>
          <w:sz w:val="24"/>
          <w:szCs w:val="24"/>
        </w:rPr>
        <w:t xml:space="preserve">5.3.13. </w:t>
      </w:r>
      <w:r w:rsidR="00650C8B" w:rsidRPr="002B1E83">
        <w:rPr>
          <w:sz w:val="24"/>
          <w:szCs w:val="24"/>
        </w:rPr>
        <w:t>и</w:t>
      </w:r>
      <w:r w:rsidR="006635DC" w:rsidRPr="002B1E83">
        <w:rPr>
          <w:sz w:val="24"/>
          <w:szCs w:val="24"/>
        </w:rPr>
        <w:t>нформация о закрытии дела (дисциплинарного производства)</w:t>
      </w:r>
      <w:r w:rsidR="005B137E" w:rsidRPr="002B1E83">
        <w:rPr>
          <w:sz w:val="24"/>
          <w:szCs w:val="24"/>
        </w:rPr>
        <w:t>;</w:t>
      </w:r>
      <w:r w:rsidR="00967F1C" w:rsidRPr="002B1E83">
        <w:rPr>
          <w:sz w:val="24"/>
          <w:szCs w:val="24"/>
        </w:rPr>
        <w:t xml:space="preserve"> </w:t>
      </w:r>
    </w:p>
    <w:p w14:paraId="150C552E" w14:textId="0883B120" w:rsidR="00967F1C" w:rsidRPr="002B1E83" w:rsidRDefault="00967F1C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 w:rsidRPr="002B1E83">
        <w:rPr>
          <w:sz w:val="24"/>
          <w:szCs w:val="24"/>
        </w:rPr>
        <w:t>Дело о применении мер воздействия в электронном виде (таблица) может быть распечатано на бумажном носителе.</w:t>
      </w:r>
    </w:p>
    <w:p w14:paraId="571749EC" w14:textId="7535C8D7" w:rsidR="006635DC" w:rsidRPr="002B1E83" w:rsidRDefault="00757AC4" w:rsidP="004C1030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 w:rsidRPr="002B1E83">
        <w:rPr>
          <w:sz w:val="24"/>
          <w:szCs w:val="24"/>
        </w:rPr>
        <w:t xml:space="preserve">5.4. </w:t>
      </w:r>
      <w:r w:rsidR="006635DC" w:rsidRPr="002B1E83">
        <w:rPr>
          <w:sz w:val="24"/>
          <w:szCs w:val="24"/>
        </w:rPr>
        <w:t>В реестре членов Ассоциации указывается информация о применении мер воздействия в отношении каждого из членов Ассоциации.</w:t>
      </w:r>
    </w:p>
    <w:p w14:paraId="11A28583" w14:textId="13359E42" w:rsidR="002B1E83" w:rsidRPr="00833D2E" w:rsidRDefault="001662E6">
      <w:pPr>
        <w:pStyle w:val="ab"/>
        <w:spacing w:after="6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33D2E">
        <w:rPr>
          <w:sz w:val="24"/>
          <w:szCs w:val="24"/>
        </w:rPr>
        <w:t>5.</w:t>
      </w:r>
      <w:r w:rsidR="00582422">
        <w:rPr>
          <w:sz w:val="24"/>
          <w:szCs w:val="24"/>
        </w:rPr>
        <w:t>5</w:t>
      </w:r>
      <w:r w:rsidRPr="00833D2E">
        <w:rPr>
          <w:sz w:val="24"/>
          <w:szCs w:val="24"/>
        </w:rPr>
        <w:t xml:space="preserve">. </w:t>
      </w:r>
      <w:r w:rsidR="0015751F" w:rsidRPr="00833D2E">
        <w:rPr>
          <w:rFonts w:ascii="Times New Roman" w:hAnsi="Times New Roman" w:cs="Times New Roman"/>
          <w:sz w:val="24"/>
          <w:szCs w:val="24"/>
        </w:rPr>
        <w:t xml:space="preserve">Основаниями </w:t>
      </w:r>
      <w:r w:rsidR="008356F2" w:rsidRPr="004C1030">
        <w:rPr>
          <w:rFonts w:ascii="Times New Roman" w:hAnsi="Times New Roman" w:cs="Times New Roman"/>
          <w:sz w:val="24"/>
          <w:szCs w:val="24"/>
        </w:rPr>
        <w:t>для открытия</w:t>
      </w:r>
      <w:r w:rsidR="0015751F" w:rsidRPr="00833D2E">
        <w:rPr>
          <w:rFonts w:ascii="Times New Roman" w:hAnsi="Times New Roman" w:cs="Times New Roman"/>
          <w:sz w:val="24"/>
          <w:szCs w:val="24"/>
        </w:rPr>
        <w:t xml:space="preserve"> дисциплинарного производства являются </w:t>
      </w:r>
      <w:proofErr w:type="gramStart"/>
      <w:r w:rsidR="0015751F" w:rsidRPr="00833D2E">
        <w:rPr>
          <w:rFonts w:ascii="Times New Roman" w:hAnsi="Times New Roman" w:cs="Times New Roman"/>
          <w:sz w:val="24"/>
          <w:szCs w:val="24"/>
        </w:rPr>
        <w:t>письменные  уведомления</w:t>
      </w:r>
      <w:proofErr w:type="gramEnd"/>
      <w:r w:rsidR="0015751F" w:rsidRPr="00833D2E">
        <w:rPr>
          <w:rFonts w:ascii="Times New Roman" w:hAnsi="Times New Roman" w:cs="Times New Roman"/>
          <w:sz w:val="24"/>
          <w:szCs w:val="24"/>
        </w:rPr>
        <w:t xml:space="preserve"> (сообщение, акт, заключение) контрольного органа</w:t>
      </w:r>
      <w:r w:rsidR="00330845" w:rsidRPr="004C1030">
        <w:rPr>
          <w:rFonts w:ascii="Times New Roman" w:hAnsi="Times New Roman" w:cs="Times New Roman"/>
          <w:sz w:val="24"/>
          <w:szCs w:val="24"/>
        </w:rPr>
        <w:t xml:space="preserve"> (Контрольного комитета)</w:t>
      </w:r>
      <w:r w:rsidR="0015751F" w:rsidRPr="00833D2E">
        <w:rPr>
          <w:rFonts w:ascii="Times New Roman" w:hAnsi="Times New Roman" w:cs="Times New Roman"/>
          <w:sz w:val="24"/>
          <w:szCs w:val="24"/>
        </w:rPr>
        <w:t xml:space="preserve"> или должностного лица Ассоциации</w:t>
      </w:r>
      <w:r w:rsidR="008356F2" w:rsidRPr="004C1030">
        <w:rPr>
          <w:rFonts w:ascii="Times New Roman" w:hAnsi="Times New Roman" w:cs="Times New Roman"/>
          <w:sz w:val="24"/>
          <w:szCs w:val="24"/>
        </w:rPr>
        <w:t xml:space="preserve"> (Директора, бухгалтера)</w:t>
      </w:r>
      <w:r w:rsidR="0015751F" w:rsidRPr="00833D2E">
        <w:rPr>
          <w:rFonts w:ascii="Times New Roman" w:hAnsi="Times New Roman" w:cs="Times New Roman"/>
          <w:sz w:val="24"/>
          <w:szCs w:val="24"/>
        </w:rPr>
        <w:t xml:space="preserve"> о совершении членом Ассоциации нарушения, предусмотренного настоящим Стандартом</w:t>
      </w:r>
      <w:r w:rsidR="00A9290B" w:rsidRPr="00833D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64296E" w14:textId="0B051309" w:rsidR="0015751F" w:rsidRPr="004C1030" w:rsidRDefault="002B1E83" w:rsidP="004C1030">
      <w:pPr>
        <w:pStyle w:val="ab"/>
        <w:spacing w:after="6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C1030">
        <w:rPr>
          <w:rFonts w:ascii="Times New Roman" w:hAnsi="Times New Roman" w:cs="Times New Roman"/>
          <w:sz w:val="24"/>
          <w:szCs w:val="24"/>
        </w:rPr>
        <w:t>5.</w:t>
      </w:r>
      <w:r w:rsidR="00582422">
        <w:rPr>
          <w:rFonts w:ascii="Times New Roman" w:hAnsi="Times New Roman" w:cs="Times New Roman"/>
          <w:sz w:val="24"/>
          <w:szCs w:val="24"/>
        </w:rPr>
        <w:t>5</w:t>
      </w:r>
      <w:r w:rsidRPr="004C1030">
        <w:rPr>
          <w:rFonts w:ascii="Times New Roman" w:hAnsi="Times New Roman" w:cs="Times New Roman"/>
          <w:sz w:val="24"/>
          <w:szCs w:val="24"/>
        </w:rPr>
        <w:t xml:space="preserve">.1. </w:t>
      </w:r>
      <w:r w:rsidR="008356F2" w:rsidRPr="004C1030">
        <w:rPr>
          <w:sz w:val="24"/>
          <w:szCs w:val="24"/>
        </w:rPr>
        <w:t xml:space="preserve">Ответственный за ведение Дел о применении мер </w:t>
      </w:r>
      <w:proofErr w:type="gramStart"/>
      <w:r w:rsidR="008356F2" w:rsidRPr="004C1030">
        <w:rPr>
          <w:sz w:val="24"/>
          <w:szCs w:val="24"/>
        </w:rPr>
        <w:t>воздействия,  уполномоченный</w:t>
      </w:r>
      <w:proofErr w:type="gramEnd"/>
      <w:r w:rsidR="008356F2" w:rsidRPr="004C1030">
        <w:rPr>
          <w:sz w:val="24"/>
          <w:szCs w:val="24"/>
        </w:rPr>
        <w:t xml:space="preserve"> директором Ассоциации в соответствии с п. 5.2 настоящего Стандарта, </w:t>
      </w:r>
      <w:r w:rsidR="00A9290B" w:rsidRPr="004C1030">
        <w:rPr>
          <w:rFonts w:ascii="Times New Roman" w:hAnsi="Times New Roman" w:cs="Times New Roman"/>
          <w:sz w:val="24"/>
          <w:szCs w:val="24"/>
        </w:rPr>
        <w:t xml:space="preserve">формирует дело о применении </w:t>
      </w:r>
      <w:r w:rsidRPr="004C1030">
        <w:rPr>
          <w:rFonts w:ascii="Times New Roman" w:hAnsi="Times New Roman" w:cs="Times New Roman"/>
          <w:sz w:val="24"/>
          <w:szCs w:val="24"/>
        </w:rPr>
        <w:t>мер воздействия в соответствии с п.5.3 настоящего Стандарта</w:t>
      </w:r>
      <w:r w:rsidR="00833D2E" w:rsidRPr="004C1030">
        <w:rPr>
          <w:rFonts w:ascii="Times New Roman" w:hAnsi="Times New Roman" w:cs="Times New Roman"/>
          <w:sz w:val="24"/>
          <w:szCs w:val="24"/>
        </w:rPr>
        <w:t>.</w:t>
      </w:r>
    </w:p>
    <w:p w14:paraId="25DBFE97" w14:textId="5CB7F791" w:rsidR="00E07E08" w:rsidRPr="004C1030" w:rsidRDefault="00E07E08" w:rsidP="004C1030">
      <w:pPr>
        <w:ind w:firstLine="425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1030">
        <w:rPr>
          <w:sz w:val="24"/>
          <w:szCs w:val="24"/>
        </w:rPr>
        <w:t>5.</w:t>
      </w:r>
      <w:r w:rsidR="00582422">
        <w:rPr>
          <w:sz w:val="24"/>
          <w:szCs w:val="24"/>
        </w:rPr>
        <w:t>6</w:t>
      </w:r>
      <w:r w:rsidRPr="004C1030">
        <w:rPr>
          <w:sz w:val="24"/>
          <w:szCs w:val="24"/>
        </w:rPr>
        <w:t xml:space="preserve">. </w:t>
      </w:r>
      <w:r w:rsidRPr="004C1030">
        <w:rPr>
          <w:rFonts w:ascii="Times New Roman" w:hAnsi="Times New Roman" w:cs="Times New Roman"/>
          <w:sz w:val="24"/>
          <w:szCs w:val="24"/>
        </w:rPr>
        <w:t xml:space="preserve">При подготовке к рассмотрению дисциплинарного производства </w:t>
      </w:r>
      <w:r w:rsidR="00833D2E" w:rsidRPr="004C1030">
        <w:rPr>
          <w:rFonts w:ascii="Times New Roman" w:hAnsi="Times New Roman" w:cs="Times New Roman"/>
          <w:sz w:val="24"/>
          <w:szCs w:val="24"/>
        </w:rPr>
        <w:t>Руководитель</w:t>
      </w:r>
      <w:r w:rsidRPr="004C1030">
        <w:rPr>
          <w:rFonts w:ascii="Times New Roman" w:hAnsi="Times New Roman" w:cs="Times New Roman"/>
          <w:sz w:val="24"/>
          <w:szCs w:val="24"/>
        </w:rPr>
        <w:t xml:space="preserve"> Дисциплинарного комитета</w:t>
      </w:r>
      <w:r w:rsidR="0052638A" w:rsidRPr="004C1030">
        <w:rPr>
          <w:rFonts w:ascii="Times New Roman" w:hAnsi="Times New Roman" w:cs="Times New Roman"/>
          <w:sz w:val="24"/>
          <w:szCs w:val="24"/>
        </w:rPr>
        <w:t xml:space="preserve"> в соответствии со своими функциями, установленными внутренним документом Ассоциации, определяющем</w:t>
      </w:r>
      <w:r w:rsidR="0052638A" w:rsidRPr="00D52B90">
        <w:rPr>
          <w:rFonts w:ascii="Times New Roman" w:hAnsi="Times New Roman" w:cs="Times New Roman"/>
          <w:sz w:val="24"/>
          <w:szCs w:val="24"/>
        </w:rPr>
        <w:t xml:space="preserve"> компетенцию, цел</w:t>
      </w:r>
      <w:r w:rsidR="0052638A">
        <w:rPr>
          <w:rFonts w:ascii="Times New Roman" w:hAnsi="Times New Roman" w:cs="Times New Roman"/>
          <w:sz w:val="24"/>
          <w:szCs w:val="24"/>
        </w:rPr>
        <w:t>и</w:t>
      </w:r>
      <w:r w:rsidR="0052638A" w:rsidRPr="00D52B90">
        <w:rPr>
          <w:rFonts w:ascii="Times New Roman" w:hAnsi="Times New Roman" w:cs="Times New Roman"/>
          <w:sz w:val="24"/>
          <w:szCs w:val="24"/>
        </w:rPr>
        <w:t xml:space="preserve">, задачи, </w:t>
      </w:r>
      <w:r w:rsidR="0052638A">
        <w:rPr>
          <w:rFonts w:ascii="Times New Roman" w:hAnsi="Times New Roman" w:cs="Times New Roman"/>
          <w:sz w:val="24"/>
          <w:szCs w:val="24"/>
        </w:rPr>
        <w:t xml:space="preserve">состав и </w:t>
      </w:r>
      <w:r w:rsidR="0052638A">
        <w:rPr>
          <w:rFonts w:ascii="Times New Roman" w:hAnsi="Times New Roman" w:cs="Times New Roman"/>
          <w:sz w:val="24"/>
          <w:szCs w:val="24"/>
        </w:rPr>
        <w:lastRenderedPageBreak/>
        <w:t>формирование Дисциплинарного комитета Ассоциации,</w:t>
      </w:r>
      <w:r w:rsidR="0052638A" w:rsidRPr="00D52B90">
        <w:rPr>
          <w:rFonts w:ascii="Times New Roman" w:hAnsi="Times New Roman" w:cs="Times New Roman"/>
          <w:sz w:val="24"/>
          <w:szCs w:val="24"/>
        </w:rPr>
        <w:t xml:space="preserve"> </w:t>
      </w:r>
      <w:r w:rsidR="0052638A">
        <w:rPr>
          <w:rFonts w:ascii="Times New Roman" w:hAnsi="Times New Roman" w:cs="Times New Roman"/>
          <w:sz w:val="24"/>
          <w:szCs w:val="24"/>
        </w:rPr>
        <w:t xml:space="preserve">порядок рассмотрения дел и принятия </w:t>
      </w:r>
      <w:proofErr w:type="gramStart"/>
      <w:r w:rsidR="0052638A">
        <w:rPr>
          <w:rFonts w:ascii="Times New Roman" w:hAnsi="Times New Roman" w:cs="Times New Roman"/>
          <w:sz w:val="24"/>
          <w:szCs w:val="24"/>
        </w:rPr>
        <w:t xml:space="preserve">решений </w:t>
      </w:r>
      <w:r w:rsidR="0052638A" w:rsidRPr="00D52B90">
        <w:rPr>
          <w:rFonts w:ascii="Times New Roman" w:hAnsi="Times New Roman" w:cs="Times New Roman"/>
          <w:sz w:val="24"/>
          <w:szCs w:val="24"/>
        </w:rPr>
        <w:t xml:space="preserve"> Дисциплинарн</w:t>
      </w:r>
      <w:r w:rsidR="0052638A">
        <w:rPr>
          <w:rFonts w:ascii="Times New Roman" w:hAnsi="Times New Roman" w:cs="Times New Roman"/>
          <w:sz w:val="24"/>
          <w:szCs w:val="24"/>
        </w:rPr>
        <w:t>ым</w:t>
      </w:r>
      <w:proofErr w:type="gramEnd"/>
      <w:r w:rsidR="0052638A" w:rsidRPr="00D52B90">
        <w:rPr>
          <w:rFonts w:ascii="Times New Roman" w:hAnsi="Times New Roman" w:cs="Times New Roman"/>
          <w:sz w:val="24"/>
          <w:szCs w:val="24"/>
        </w:rPr>
        <w:t xml:space="preserve"> комитет</w:t>
      </w:r>
      <w:r w:rsidR="0052638A">
        <w:rPr>
          <w:rFonts w:ascii="Times New Roman" w:hAnsi="Times New Roman" w:cs="Times New Roman"/>
          <w:sz w:val="24"/>
          <w:szCs w:val="24"/>
        </w:rPr>
        <w:t>ом</w:t>
      </w:r>
      <w:r w:rsidR="0052638A" w:rsidRPr="00D52B90">
        <w:rPr>
          <w:rFonts w:ascii="Times New Roman" w:hAnsi="Times New Roman" w:cs="Times New Roman"/>
          <w:sz w:val="24"/>
          <w:szCs w:val="24"/>
        </w:rPr>
        <w:t xml:space="preserve"> А</w:t>
      </w:r>
      <w:r w:rsidR="0052638A">
        <w:rPr>
          <w:rFonts w:ascii="Times New Roman" w:hAnsi="Times New Roman" w:cs="Times New Roman"/>
          <w:sz w:val="24"/>
          <w:szCs w:val="24"/>
        </w:rPr>
        <w:t>ссоциации</w:t>
      </w:r>
      <w:r w:rsidR="0052638A" w:rsidRPr="00D52B90">
        <w:rPr>
          <w:rFonts w:ascii="Times New Roman" w:hAnsi="Times New Roman" w:cs="Times New Roman"/>
          <w:sz w:val="24"/>
          <w:szCs w:val="24"/>
        </w:rPr>
        <w:t xml:space="preserve"> (</w:t>
      </w:r>
      <w:r w:rsidR="009F5F7A">
        <w:rPr>
          <w:rFonts w:ascii="Times New Roman" w:hAnsi="Times New Roman" w:cs="Times New Roman"/>
          <w:sz w:val="24"/>
          <w:szCs w:val="24"/>
        </w:rPr>
        <w:t xml:space="preserve">Дисциплинарного </w:t>
      </w:r>
      <w:r w:rsidR="0052638A" w:rsidRPr="00D52B90">
        <w:rPr>
          <w:rFonts w:ascii="Times New Roman" w:hAnsi="Times New Roman" w:cs="Times New Roman"/>
          <w:sz w:val="24"/>
          <w:szCs w:val="24"/>
        </w:rPr>
        <w:t>Комитет</w:t>
      </w:r>
      <w:r w:rsidR="009F5F7A">
        <w:rPr>
          <w:rFonts w:ascii="Times New Roman" w:hAnsi="Times New Roman" w:cs="Times New Roman"/>
          <w:sz w:val="24"/>
          <w:szCs w:val="24"/>
        </w:rPr>
        <w:t>а</w:t>
      </w:r>
      <w:r w:rsidR="0052638A" w:rsidRPr="00D52B90">
        <w:rPr>
          <w:rFonts w:ascii="Times New Roman" w:hAnsi="Times New Roman" w:cs="Times New Roman"/>
          <w:sz w:val="24"/>
          <w:szCs w:val="24"/>
        </w:rPr>
        <w:t>) и его член</w:t>
      </w:r>
      <w:r w:rsidR="0052638A">
        <w:rPr>
          <w:rFonts w:ascii="Times New Roman" w:hAnsi="Times New Roman" w:cs="Times New Roman"/>
          <w:sz w:val="24"/>
          <w:szCs w:val="24"/>
        </w:rPr>
        <w:t>ами</w:t>
      </w:r>
      <w:r w:rsidR="009F5F7A">
        <w:rPr>
          <w:rFonts w:ascii="Times New Roman" w:hAnsi="Times New Roman" w:cs="Times New Roman"/>
          <w:sz w:val="24"/>
          <w:szCs w:val="24"/>
        </w:rPr>
        <w:t>, в частности</w:t>
      </w:r>
      <w:r w:rsidRPr="004C103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3C2AE1E" w14:textId="18A15177" w:rsidR="00E07E08" w:rsidRPr="004C1030" w:rsidRDefault="0062395D" w:rsidP="004C103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1030">
        <w:rPr>
          <w:rFonts w:ascii="Times New Roman" w:hAnsi="Times New Roman" w:cs="Times New Roman"/>
          <w:sz w:val="24"/>
          <w:szCs w:val="24"/>
        </w:rPr>
        <w:t>5.</w:t>
      </w:r>
      <w:r w:rsidR="00582422">
        <w:rPr>
          <w:rFonts w:ascii="Times New Roman" w:hAnsi="Times New Roman" w:cs="Times New Roman"/>
          <w:sz w:val="24"/>
          <w:szCs w:val="24"/>
        </w:rPr>
        <w:t>6</w:t>
      </w:r>
      <w:r w:rsidRPr="004C1030">
        <w:rPr>
          <w:rFonts w:ascii="Times New Roman" w:hAnsi="Times New Roman" w:cs="Times New Roman"/>
          <w:sz w:val="24"/>
          <w:szCs w:val="24"/>
        </w:rPr>
        <w:t>.1.</w:t>
      </w:r>
      <w:r w:rsidR="00E07E08" w:rsidRPr="004C1030">
        <w:rPr>
          <w:rFonts w:ascii="Times New Roman" w:hAnsi="Times New Roman" w:cs="Times New Roman"/>
          <w:sz w:val="24"/>
          <w:szCs w:val="24"/>
        </w:rPr>
        <w:t xml:space="preserve"> решает вопрос о достаточности имеющихся материалов для рассмотрения дисциплинарного дела и необходимости получения дополнительных материалов от участников дисциплинарного производства; </w:t>
      </w:r>
    </w:p>
    <w:p w14:paraId="37E8B954" w14:textId="7FBF0942" w:rsidR="00E07E08" w:rsidRPr="004C1030" w:rsidRDefault="0062395D" w:rsidP="004C103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1030">
        <w:rPr>
          <w:rFonts w:ascii="Times New Roman" w:hAnsi="Times New Roman" w:cs="Times New Roman"/>
          <w:sz w:val="24"/>
          <w:szCs w:val="24"/>
        </w:rPr>
        <w:t>5.</w:t>
      </w:r>
      <w:r w:rsidR="00582422">
        <w:rPr>
          <w:rFonts w:ascii="Times New Roman" w:hAnsi="Times New Roman" w:cs="Times New Roman"/>
          <w:sz w:val="24"/>
          <w:szCs w:val="24"/>
        </w:rPr>
        <w:t>6</w:t>
      </w:r>
      <w:r w:rsidRPr="004C1030">
        <w:rPr>
          <w:rFonts w:ascii="Times New Roman" w:hAnsi="Times New Roman" w:cs="Times New Roman"/>
          <w:sz w:val="24"/>
          <w:szCs w:val="24"/>
        </w:rPr>
        <w:t xml:space="preserve">.2. </w:t>
      </w:r>
      <w:r w:rsidR="00E07E08" w:rsidRPr="004C1030">
        <w:rPr>
          <w:rFonts w:ascii="Times New Roman" w:hAnsi="Times New Roman" w:cs="Times New Roman"/>
          <w:sz w:val="24"/>
          <w:szCs w:val="24"/>
        </w:rPr>
        <w:t xml:space="preserve">рассматривает заявления и ходатайства участников дисциплинарного производства (при наличии); </w:t>
      </w:r>
    </w:p>
    <w:p w14:paraId="5E9E5E68" w14:textId="5ED330AC" w:rsidR="00E07E08" w:rsidRPr="004C1030" w:rsidRDefault="0062395D" w:rsidP="004C103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1030">
        <w:rPr>
          <w:rFonts w:ascii="Times New Roman" w:hAnsi="Times New Roman" w:cs="Times New Roman"/>
          <w:sz w:val="24"/>
          <w:szCs w:val="24"/>
        </w:rPr>
        <w:t>5.</w:t>
      </w:r>
      <w:r w:rsidR="00582422">
        <w:rPr>
          <w:rFonts w:ascii="Times New Roman" w:hAnsi="Times New Roman" w:cs="Times New Roman"/>
          <w:sz w:val="24"/>
          <w:szCs w:val="24"/>
        </w:rPr>
        <w:t>6</w:t>
      </w:r>
      <w:r w:rsidRPr="004C1030">
        <w:rPr>
          <w:rFonts w:ascii="Times New Roman" w:hAnsi="Times New Roman" w:cs="Times New Roman"/>
          <w:sz w:val="24"/>
          <w:szCs w:val="24"/>
        </w:rPr>
        <w:t>.3.</w:t>
      </w:r>
      <w:r w:rsidR="00E07E08" w:rsidRPr="004C1030">
        <w:rPr>
          <w:rFonts w:ascii="Times New Roman" w:hAnsi="Times New Roman" w:cs="Times New Roman"/>
          <w:sz w:val="24"/>
          <w:szCs w:val="24"/>
        </w:rPr>
        <w:t xml:space="preserve"> решает вопрос о необходимости привлечения к участию в заседании лиц</w:t>
      </w:r>
      <w:r w:rsidR="009F5F7A" w:rsidRPr="004C1030">
        <w:rPr>
          <w:rFonts w:ascii="Times New Roman" w:hAnsi="Times New Roman" w:cs="Times New Roman"/>
          <w:sz w:val="24"/>
          <w:szCs w:val="24"/>
        </w:rPr>
        <w:t xml:space="preserve"> (Бухгалтера, членов Контрольного комитета, должностных лиц кооператива и др.)</w:t>
      </w:r>
      <w:r w:rsidR="00E07E08" w:rsidRPr="004C1030">
        <w:rPr>
          <w:rFonts w:ascii="Times New Roman" w:hAnsi="Times New Roman" w:cs="Times New Roman"/>
          <w:sz w:val="24"/>
          <w:szCs w:val="24"/>
        </w:rPr>
        <w:t>;</w:t>
      </w:r>
    </w:p>
    <w:p w14:paraId="29BF81CF" w14:textId="66FF0E86" w:rsidR="009F09B8" w:rsidRPr="004C1030" w:rsidRDefault="0062395D" w:rsidP="004C1030">
      <w:pPr>
        <w:pStyle w:val="ab"/>
        <w:spacing w:after="6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C1030">
        <w:rPr>
          <w:rFonts w:ascii="Times New Roman" w:hAnsi="Times New Roman" w:cs="Times New Roman"/>
          <w:sz w:val="24"/>
          <w:szCs w:val="24"/>
        </w:rPr>
        <w:t>5.</w:t>
      </w:r>
      <w:r w:rsidR="00582422">
        <w:rPr>
          <w:rFonts w:ascii="Times New Roman" w:hAnsi="Times New Roman" w:cs="Times New Roman"/>
          <w:sz w:val="24"/>
          <w:szCs w:val="24"/>
        </w:rPr>
        <w:t>6</w:t>
      </w:r>
      <w:r w:rsidRPr="004C1030">
        <w:rPr>
          <w:rFonts w:ascii="Times New Roman" w:hAnsi="Times New Roman" w:cs="Times New Roman"/>
          <w:sz w:val="24"/>
          <w:szCs w:val="24"/>
        </w:rPr>
        <w:t>.</w:t>
      </w:r>
      <w:r w:rsidR="009F5F7A" w:rsidRPr="004C1030">
        <w:rPr>
          <w:rFonts w:ascii="Times New Roman" w:hAnsi="Times New Roman" w:cs="Times New Roman"/>
          <w:sz w:val="24"/>
          <w:szCs w:val="24"/>
        </w:rPr>
        <w:t>4</w:t>
      </w:r>
      <w:r w:rsidRPr="004C1030">
        <w:rPr>
          <w:rFonts w:ascii="Times New Roman" w:hAnsi="Times New Roman" w:cs="Times New Roman"/>
          <w:sz w:val="24"/>
          <w:szCs w:val="24"/>
        </w:rPr>
        <w:t>.</w:t>
      </w:r>
      <w:r w:rsidR="00E07E08" w:rsidRPr="004C1030">
        <w:rPr>
          <w:rFonts w:ascii="Times New Roman" w:hAnsi="Times New Roman" w:cs="Times New Roman"/>
          <w:sz w:val="24"/>
          <w:szCs w:val="24"/>
        </w:rPr>
        <w:t xml:space="preserve"> совершает иные необходимые действия и принимает иные меры, необходимые для всестороннего, полного и объективного выяснения обстоятельств по дисциплинарному делу.</w:t>
      </w:r>
    </w:p>
    <w:p w14:paraId="64175264" w14:textId="0D78FABE" w:rsidR="00A9290B" w:rsidRPr="004C1030" w:rsidRDefault="00A9290B" w:rsidP="004C1030">
      <w:pPr>
        <w:pStyle w:val="ab"/>
        <w:spacing w:after="60"/>
        <w:ind w:left="0"/>
        <w:contextualSpacing w:val="0"/>
        <w:jc w:val="both"/>
        <w:rPr>
          <w:sz w:val="24"/>
          <w:szCs w:val="24"/>
        </w:rPr>
      </w:pPr>
      <w:r w:rsidRPr="004C1030">
        <w:rPr>
          <w:sz w:val="24"/>
          <w:szCs w:val="24"/>
        </w:rPr>
        <w:t>5.</w:t>
      </w:r>
      <w:r w:rsidR="00582422">
        <w:rPr>
          <w:sz w:val="24"/>
          <w:szCs w:val="24"/>
        </w:rPr>
        <w:t>7</w:t>
      </w:r>
      <w:r w:rsidRPr="004C1030">
        <w:rPr>
          <w:sz w:val="24"/>
          <w:szCs w:val="24"/>
        </w:rPr>
        <w:t xml:space="preserve">. </w:t>
      </w:r>
      <w:r w:rsidR="009F5F7A" w:rsidRPr="004C1030">
        <w:rPr>
          <w:sz w:val="24"/>
          <w:szCs w:val="24"/>
        </w:rPr>
        <w:t>Руководитель</w:t>
      </w:r>
      <w:r w:rsidRPr="004C1030">
        <w:rPr>
          <w:sz w:val="24"/>
          <w:szCs w:val="24"/>
        </w:rPr>
        <w:t xml:space="preserve"> Д</w:t>
      </w:r>
      <w:r w:rsidRPr="004C1030">
        <w:rPr>
          <w:rFonts w:ascii="Times New Roman" w:hAnsi="Times New Roman" w:cs="Times New Roman"/>
          <w:sz w:val="24"/>
          <w:szCs w:val="24"/>
        </w:rPr>
        <w:t xml:space="preserve">исциплинарного комитета Ассоциации или уполномоченный им член Дисциплинарного комитета </w:t>
      </w:r>
      <w:r w:rsidR="009F5F7A" w:rsidRPr="004C1030">
        <w:rPr>
          <w:rFonts w:ascii="Times New Roman" w:hAnsi="Times New Roman" w:cs="Times New Roman"/>
          <w:sz w:val="24"/>
          <w:szCs w:val="24"/>
        </w:rPr>
        <w:t>созывает</w:t>
      </w:r>
      <w:r w:rsidRPr="004C1030">
        <w:rPr>
          <w:rFonts w:ascii="Times New Roman" w:hAnsi="Times New Roman" w:cs="Times New Roman"/>
          <w:sz w:val="24"/>
          <w:szCs w:val="24"/>
        </w:rPr>
        <w:t xml:space="preserve"> заседание Дисциплинарного комитета с вопросом повестки дня о нарушении членом Ассоциации т</w:t>
      </w:r>
      <w:r w:rsidRPr="004C1030">
        <w:rPr>
          <w:sz w:val="24"/>
          <w:szCs w:val="24"/>
        </w:rPr>
        <w:t>ребований базовых стандартов, внутренних стандартов и иных внутренних документов Ассоциации, Федерального закона «О сельскохозяйственной кооперации» и принятых в соответствии с ним нормативных актов Банка России;</w:t>
      </w:r>
    </w:p>
    <w:p w14:paraId="140D1EAF" w14:textId="063E2BBE" w:rsidR="0051424A" w:rsidRPr="004C1030" w:rsidRDefault="00A9290B" w:rsidP="0051424A">
      <w:pPr>
        <w:jc w:val="both"/>
        <w:rPr>
          <w:rFonts w:ascii="Times New Roman" w:hAnsi="Times New Roman" w:cs="Times New Roman"/>
          <w:sz w:val="24"/>
          <w:szCs w:val="24"/>
        </w:rPr>
      </w:pPr>
      <w:r w:rsidRPr="002B1E83">
        <w:rPr>
          <w:rFonts w:ascii="Times New Roman" w:hAnsi="Times New Roman" w:cs="Times New Roman"/>
          <w:sz w:val="24"/>
          <w:szCs w:val="24"/>
        </w:rPr>
        <w:t>5.</w:t>
      </w:r>
      <w:r w:rsidR="00582422">
        <w:rPr>
          <w:rFonts w:ascii="Times New Roman" w:hAnsi="Times New Roman" w:cs="Times New Roman"/>
          <w:sz w:val="24"/>
          <w:szCs w:val="24"/>
        </w:rPr>
        <w:t>8</w:t>
      </w:r>
      <w:r w:rsidRPr="002B1E83">
        <w:rPr>
          <w:rFonts w:ascii="Times New Roman" w:hAnsi="Times New Roman" w:cs="Times New Roman"/>
          <w:sz w:val="24"/>
          <w:szCs w:val="24"/>
        </w:rPr>
        <w:t xml:space="preserve">. </w:t>
      </w:r>
      <w:r w:rsidR="00937113" w:rsidRPr="002B1E83">
        <w:rPr>
          <w:rFonts w:ascii="Times New Roman" w:hAnsi="Times New Roman" w:cs="Times New Roman"/>
          <w:sz w:val="24"/>
          <w:szCs w:val="24"/>
        </w:rPr>
        <w:t xml:space="preserve">В ходе заседания </w:t>
      </w:r>
      <w:r w:rsidR="0062395D" w:rsidRPr="004C1030">
        <w:rPr>
          <w:rFonts w:ascii="Times New Roman" w:hAnsi="Times New Roman" w:cs="Times New Roman"/>
          <w:sz w:val="24"/>
          <w:szCs w:val="24"/>
        </w:rPr>
        <w:t>Дисциплинарного комитета</w:t>
      </w:r>
      <w:r w:rsidR="00937113" w:rsidRPr="002B1E83">
        <w:rPr>
          <w:rFonts w:ascii="Times New Roman" w:hAnsi="Times New Roman" w:cs="Times New Roman"/>
          <w:sz w:val="24"/>
          <w:szCs w:val="24"/>
        </w:rPr>
        <w:t xml:space="preserve"> ведется протокол заседания. Протокол подписывается </w:t>
      </w:r>
      <w:r w:rsidR="00597564">
        <w:rPr>
          <w:rFonts w:ascii="Times New Roman" w:hAnsi="Times New Roman" w:cs="Times New Roman"/>
          <w:sz w:val="24"/>
          <w:szCs w:val="24"/>
        </w:rPr>
        <w:t xml:space="preserve">Председателем </w:t>
      </w:r>
      <w:r w:rsidR="0062395D" w:rsidRPr="004C1030">
        <w:rPr>
          <w:rFonts w:ascii="Times New Roman" w:hAnsi="Times New Roman" w:cs="Times New Roman"/>
          <w:sz w:val="24"/>
          <w:szCs w:val="24"/>
        </w:rPr>
        <w:t>Дисциплинарного комитета</w:t>
      </w:r>
      <w:r w:rsidR="009821AD">
        <w:rPr>
          <w:rFonts w:ascii="Times New Roman" w:hAnsi="Times New Roman" w:cs="Times New Roman"/>
          <w:sz w:val="24"/>
          <w:szCs w:val="24"/>
        </w:rPr>
        <w:t>.</w:t>
      </w:r>
      <w:r w:rsidR="005350D9">
        <w:rPr>
          <w:rFonts w:ascii="Times New Roman" w:hAnsi="Times New Roman" w:cs="Times New Roman"/>
          <w:sz w:val="24"/>
          <w:szCs w:val="24"/>
        </w:rPr>
        <w:t xml:space="preserve"> </w:t>
      </w:r>
      <w:r w:rsidR="00937113" w:rsidRPr="002B1E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1D346" w14:textId="586C0790" w:rsidR="0036665D" w:rsidRPr="004C1030" w:rsidRDefault="00597564" w:rsidP="005142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Председатель (Председательствующий на заседании) </w:t>
      </w:r>
      <w:r w:rsidR="0051424A" w:rsidRPr="004C1030">
        <w:rPr>
          <w:rFonts w:ascii="Times New Roman" w:hAnsi="Times New Roman" w:cs="Times New Roman"/>
          <w:sz w:val="24"/>
          <w:szCs w:val="24"/>
        </w:rPr>
        <w:t>Дисциплинарн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51424A" w:rsidRPr="004C1030">
        <w:rPr>
          <w:rFonts w:ascii="Times New Roman" w:hAnsi="Times New Roman" w:cs="Times New Roman"/>
          <w:sz w:val="24"/>
          <w:szCs w:val="24"/>
        </w:rPr>
        <w:t xml:space="preserve"> комитет вправе принять решение </w:t>
      </w:r>
      <w:r w:rsidR="00937113" w:rsidRPr="002B1E83">
        <w:rPr>
          <w:rFonts w:ascii="Times New Roman" w:hAnsi="Times New Roman" w:cs="Times New Roman"/>
          <w:sz w:val="24"/>
          <w:szCs w:val="24"/>
        </w:rPr>
        <w:t>о ведении аудиозаписи и (или) видеозаписи заседания.</w:t>
      </w:r>
    </w:p>
    <w:p w14:paraId="58D7EB0F" w14:textId="7AA2D64D" w:rsidR="00DF7F01" w:rsidRPr="004C1030" w:rsidRDefault="0051424A" w:rsidP="0051424A">
      <w:pPr>
        <w:jc w:val="both"/>
        <w:rPr>
          <w:rFonts w:ascii="Times New Roman" w:hAnsi="Times New Roman" w:cs="Times New Roman"/>
          <w:sz w:val="24"/>
          <w:szCs w:val="24"/>
        </w:rPr>
      </w:pPr>
      <w:r w:rsidRPr="004C1030">
        <w:rPr>
          <w:rFonts w:ascii="Times New Roman" w:hAnsi="Times New Roman" w:cs="Times New Roman"/>
          <w:sz w:val="24"/>
          <w:szCs w:val="24"/>
        </w:rPr>
        <w:t xml:space="preserve">5.10. </w:t>
      </w:r>
      <w:r w:rsidR="00DF7F01" w:rsidRPr="004C1030">
        <w:rPr>
          <w:rFonts w:ascii="Times New Roman" w:hAnsi="Times New Roman" w:cs="Times New Roman"/>
          <w:sz w:val="24"/>
          <w:szCs w:val="24"/>
        </w:rPr>
        <w:t xml:space="preserve">Протоколы заседаний Дисциплинарного комитета составляются в </w:t>
      </w:r>
      <w:r w:rsidR="005350D9">
        <w:rPr>
          <w:rFonts w:ascii="Times New Roman" w:hAnsi="Times New Roman" w:cs="Times New Roman"/>
          <w:sz w:val="24"/>
          <w:szCs w:val="24"/>
        </w:rPr>
        <w:t xml:space="preserve">двух </w:t>
      </w:r>
      <w:r w:rsidR="00DF7F01" w:rsidRPr="004C1030">
        <w:rPr>
          <w:rFonts w:ascii="Times New Roman" w:hAnsi="Times New Roman" w:cs="Times New Roman"/>
          <w:sz w:val="24"/>
          <w:szCs w:val="24"/>
        </w:rPr>
        <w:t>экземпляр</w:t>
      </w:r>
      <w:r w:rsidR="005350D9">
        <w:rPr>
          <w:rFonts w:ascii="Times New Roman" w:hAnsi="Times New Roman" w:cs="Times New Roman"/>
          <w:sz w:val="24"/>
          <w:szCs w:val="24"/>
        </w:rPr>
        <w:t>ах</w:t>
      </w:r>
      <w:r w:rsidR="00DF7F01" w:rsidRPr="004C1030">
        <w:rPr>
          <w:rFonts w:ascii="Times New Roman" w:hAnsi="Times New Roman" w:cs="Times New Roman"/>
          <w:sz w:val="24"/>
          <w:szCs w:val="24"/>
        </w:rPr>
        <w:t xml:space="preserve"> и хранятся в отдельно</w:t>
      </w:r>
      <w:r w:rsidR="009F5F7A">
        <w:rPr>
          <w:rFonts w:ascii="Times New Roman" w:hAnsi="Times New Roman" w:cs="Times New Roman"/>
          <w:sz w:val="24"/>
          <w:szCs w:val="24"/>
        </w:rPr>
        <w:t>м</w:t>
      </w:r>
      <w:r w:rsidR="00DF7F01" w:rsidRPr="004C1030">
        <w:rPr>
          <w:rFonts w:ascii="Times New Roman" w:hAnsi="Times New Roman" w:cs="Times New Roman"/>
          <w:sz w:val="24"/>
          <w:szCs w:val="24"/>
        </w:rPr>
        <w:t xml:space="preserve"> </w:t>
      </w:r>
      <w:r w:rsidR="009F5F7A">
        <w:rPr>
          <w:rFonts w:ascii="Times New Roman" w:hAnsi="Times New Roman" w:cs="Times New Roman"/>
          <w:sz w:val="24"/>
          <w:szCs w:val="24"/>
        </w:rPr>
        <w:t>деле</w:t>
      </w:r>
      <w:r w:rsidR="0032076B" w:rsidRPr="004C1030">
        <w:rPr>
          <w:rFonts w:ascii="Times New Roman" w:hAnsi="Times New Roman" w:cs="Times New Roman"/>
          <w:sz w:val="24"/>
          <w:szCs w:val="24"/>
        </w:rPr>
        <w:t xml:space="preserve"> по месту нахождения Ассоциации.</w:t>
      </w:r>
    </w:p>
    <w:p w14:paraId="7BC89064" w14:textId="54044447" w:rsidR="00E07E08" w:rsidRPr="002B1E83" w:rsidRDefault="00DE1279" w:rsidP="00DE1279">
      <w:pPr>
        <w:jc w:val="both"/>
        <w:rPr>
          <w:sz w:val="24"/>
          <w:szCs w:val="24"/>
        </w:rPr>
      </w:pPr>
      <w:r w:rsidRPr="002B1E83">
        <w:rPr>
          <w:rFonts w:ascii="Times New Roman" w:hAnsi="Times New Roman" w:cs="Times New Roman"/>
          <w:sz w:val="24"/>
          <w:szCs w:val="24"/>
        </w:rPr>
        <w:t>5.1</w:t>
      </w:r>
      <w:r w:rsidR="009F5F7A">
        <w:rPr>
          <w:rFonts w:ascii="Times New Roman" w:hAnsi="Times New Roman" w:cs="Times New Roman"/>
          <w:sz w:val="24"/>
          <w:szCs w:val="24"/>
        </w:rPr>
        <w:t>1</w:t>
      </w:r>
      <w:r w:rsidRPr="002B1E83">
        <w:rPr>
          <w:rFonts w:ascii="Times New Roman" w:hAnsi="Times New Roman" w:cs="Times New Roman"/>
          <w:sz w:val="24"/>
          <w:szCs w:val="24"/>
        </w:rPr>
        <w:t xml:space="preserve">. Исполнение решений Дисциплинарного комитета контролируется </w:t>
      </w:r>
      <w:r w:rsidR="00084EEF">
        <w:rPr>
          <w:rFonts w:ascii="Times New Roman" w:hAnsi="Times New Roman" w:cs="Times New Roman"/>
          <w:sz w:val="24"/>
          <w:szCs w:val="24"/>
        </w:rPr>
        <w:t>Директором</w:t>
      </w:r>
      <w:r w:rsidRPr="002B1E83">
        <w:rPr>
          <w:rFonts w:ascii="Times New Roman" w:hAnsi="Times New Roman" w:cs="Times New Roman"/>
          <w:sz w:val="24"/>
          <w:szCs w:val="24"/>
        </w:rPr>
        <w:t xml:space="preserve"> Ассоциации с использованием </w:t>
      </w:r>
      <w:r w:rsidRPr="002B1E83">
        <w:rPr>
          <w:sz w:val="24"/>
          <w:szCs w:val="24"/>
        </w:rPr>
        <w:t xml:space="preserve">электронных средств отражения и накопления информации. По мере исполнения решений Дисциплинарного комитета соответствующие данные </w:t>
      </w:r>
      <w:r w:rsidR="005B137E" w:rsidRPr="002B1E83">
        <w:rPr>
          <w:sz w:val="24"/>
          <w:szCs w:val="24"/>
        </w:rPr>
        <w:t>являются основанием для внесения сведений о закрытии дисциплинарного производства в отношении члена Ассоциации с отражением этих данных в деле о применении мер воздействия в электронном виде (таблице) в соответствии с п. 5.3 настоящего Стандарта.</w:t>
      </w:r>
    </w:p>
    <w:p w14:paraId="57560C87" w14:textId="77777777" w:rsidR="005B137E" w:rsidRDefault="005B137E" w:rsidP="004C1030">
      <w:pPr>
        <w:jc w:val="both"/>
        <w:rPr>
          <w:sz w:val="24"/>
          <w:szCs w:val="24"/>
        </w:rPr>
      </w:pPr>
    </w:p>
    <w:p w14:paraId="337BD800" w14:textId="1D161FCD" w:rsidR="006635DC" w:rsidRDefault="006635DC" w:rsidP="009744D0">
      <w:pPr>
        <w:pStyle w:val="ab"/>
        <w:numPr>
          <w:ilvl w:val="0"/>
          <w:numId w:val="18"/>
        </w:numPr>
        <w:spacing w:before="120" w:after="60"/>
        <w:ind w:left="0" w:firstLine="0"/>
        <w:contextualSpacing w:val="0"/>
        <w:outlineLvl w:val="0"/>
        <w:rPr>
          <w:b/>
          <w:sz w:val="24"/>
          <w:szCs w:val="24"/>
        </w:rPr>
      </w:pPr>
      <w:bookmarkStart w:id="15" w:name="_Toc95991098"/>
      <w:r w:rsidRPr="00CF5DAD">
        <w:rPr>
          <w:b/>
          <w:sz w:val="24"/>
          <w:szCs w:val="24"/>
        </w:rPr>
        <w:t>ПРАВА ЧЛЕНА АССОЦИАЦИИ ПРИ РАССМОТРЕНИИ ДЕЛ О ПРИМЕНЕНИИ МЕР ВОЗДЕЙСТВИЯ. ОБЖАЛОВАНИЕ РЕШЕНИЙ.</w:t>
      </w:r>
      <w:bookmarkEnd w:id="15"/>
    </w:p>
    <w:p w14:paraId="628F997D" w14:textId="77777777" w:rsidR="00B30D43" w:rsidRPr="00CF5DAD" w:rsidRDefault="00B30D43" w:rsidP="00B30D43">
      <w:pPr>
        <w:pStyle w:val="ab"/>
        <w:spacing w:before="120" w:after="60"/>
        <w:ind w:left="0"/>
        <w:contextualSpacing w:val="0"/>
        <w:outlineLvl w:val="0"/>
        <w:rPr>
          <w:b/>
          <w:sz w:val="24"/>
          <w:szCs w:val="24"/>
        </w:rPr>
      </w:pPr>
    </w:p>
    <w:p w14:paraId="311A35BE" w14:textId="28C2DD09" w:rsidR="006635DC" w:rsidRPr="00CF5DAD" w:rsidRDefault="00757AC4" w:rsidP="009744D0">
      <w:pPr>
        <w:pStyle w:val="ab"/>
        <w:spacing w:after="6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="000B2422">
        <w:rPr>
          <w:sz w:val="24"/>
          <w:szCs w:val="24"/>
        </w:rPr>
        <w:t xml:space="preserve"> </w:t>
      </w:r>
      <w:r w:rsidR="006635DC" w:rsidRPr="00CF5DAD">
        <w:rPr>
          <w:sz w:val="24"/>
          <w:szCs w:val="24"/>
        </w:rPr>
        <w:t>Член Ассоциации, в отношении которого рассматривается дело о применении мер воздействия, имеет право:</w:t>
      </w:r>
    </w:p>
    <w:p w14:paraId="558C8746" w14:textId="3F46EA87" w:rsidR="006635DC" w:rsidRPr="00CF5DAD" w:rsidRDefault="00757AC4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6.1.1.</w:t>
      </w:r>
      <w:r w:rsidR="00852B7E">
        <w:rPr>
          <w:sz w:val="24"/>
          <w:szCs w:val="24"/>
        </w:rPr>
        <w:t xml:space="preserve">   </w:t>
      </w:r>
      <w:r w:rsidR="006635DC" w:rsidRPr="00CF5DAD">
        <w:rPr>
          <w:sz w:val="24"/>
          <w:szCs w:val="24"/>
        </w:rPr>
        <w:t>участвовать через своего представителя в подготовке к рассмотрению вопроса о применении мер воздействия, в том числе знакомиться с материалами дела, делать выписки или копии из них, представлять соответствующие доказательства, ходатайствовать о привлечении иных лиц, участие которых необходимо для объективного и всестороннего рассмотрения дела;</w:t>
      </w:r>
    </w:p>
    <w:p w14:paraId="6420437A" w14:textId="0D27F413" w:rsidR="00FF3D34" w:rsidRPr="00CF5DAD" w:rsidRDefault="00757AC4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6.1.2.</w:t>
      </w:r>
      <w:r w:rsidR="00852B7E">
        <w:rPr>
          <w:sz w:val="24"/>
          <w:szCs w:val="24"/>
        </w:rPr>
        <w:t xml:space="preserve">   </w:t>
      </w:r>
      <w:r w:rsidR="00FF3D34" w:rsidRPr="00CF5DAD">
        <w:rPr>
          <w:sz w:val="24"/>
          <w:szCs w:val="24"/>
        </w:rPr>
        <w:t>принимать через своего представителя участие в заседании Дисциплинарного комитета, в случае рассмотрения в отношении него вопроса о применении мер воздействия, делать заявления, давать объяснения по существу рассматриваемых обстоятельств, приводить свои доводы по всем возникающим в ходе рассмотрения дела вопросам;</w:t>
      </w:r>
    </w:p>
    <w:p w14:paraId="0A9C147E" w14:textId="30AA4FC0" w:rsidR="005B4905" w:rsidRPr="00CF5DAD" w:rsidRDefault="00757AC4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6.1.3.</w:t>
      </w:r>
      <w:r w:rsidR="00852B7E">
        <w:rPr>
          <w:sz w:val="24"/>
          <w:szCs w:val="24"/>
        </w:rPr>
        <w:t xml:space="preserve">  </w:t>
      </w:r>
      <w:r w:rsidR="005B4905" w:rsidRPr="00CF5DAD">
        <w:rPr>
          <w:sz w:val="24"/>
          <w:szCs w:val="24"/>
        </w:rPr>
        <w:t>принимать через своего представителя участие в заседании Совета Ассоциации, в случае рассмотрения в отношении него вопроса о прекращении членства в Ассоциации, делать заявления, давать объяснения по существу рассматриваемых обстоятельств, приводить свои доводы по всем возникающим в ходе рассмотрения дела вопросам;</w:t>
      </w:r>
    </w:p>
    <w:p w14:paraId="2B9EB3F4" w14:textId="781C1360" w:rsidR="00FF3D34" w:rsidRPr="00CF5DAD" w:rsidRDefault="00757AC4" w:rsidP="000B2422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6.1.4.</w:t>
      </w:r>
      <w:r w:rsidR="00852B7E">
        <w:rPr>
          <w:sz w:val="24"/>
          <w:szCs w:val="24"/>
        </w:rPr>
        <w:t xml:space="preserve">  </w:t>
      </w:r>
      <w:r w:rsidR="005B4905" w:rsidRPr="00CF5DAD">
        <w:rPr>
          <w:sz w:val="24"/>
          <w:szCs w:val="24"/>
        </w:rPr>
        <w:t>обжаловать решения о применении меры воздействия Дисциплинарным комитетом и решения о прекращении членства в Ассоциации Советом Ассоциации в порядке, предусмотренном настоящим Стандартом, внутренними документами Ассоциации и действующим законодательством Российской Федерации;</w:t>
      </w:r>
    </w:p>
    <w:p w14:paraId="5ED6138E" w14:textId="2C933550" w:rsidR="006B04B4" w:rsidRPr="009744D0" w:rsidRDefault="00757AC4" w:rsidP="000B2422">
      <w:pPr>
        <w:spacing w:after="6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6.1.5.</w:t>
      </w:r>
      <w:r w:rsidR="00852B7E" w:rsidRPr="009744D0">
        <w:rPr>
          <w:sz w:val="24"/>
          <w:szCs w:val="24"/>
        </w:rPr>
        <w:t xml:space="preserve">  </w:t>
      </w:r>
      <w:r w:rsidR="006B04B4" w:rsidRPr="009744D0">
        <w:rPr>
          <w:sz w:val="24"/>
          <w:szCs w:val="24"/>
        </w:rPr>
        <w:t>пользоваться иными правами, предос</w:t>
      </w:r>
      <w:r w:rsidR="009750A2" w:rsidRPr="009744D0">
        <w:rPr>
          <w:sz w:val="24"/>
          <w:szCs w:val="24"/>
        </w:rPr>
        <w:t xml:space="preserve">тавленными </w:t>
      </w:r>
      <w:r w:rsidR="006B04B4" w:rsidRPr="009744D0">
        <w:rPr>
          <w:sz w:val="24"/>
          <w:szCs w:val="24"/>
        </w:rPr>
        <w:t>Уставом Ассоциации и действующим законодательством Российской Федерации.</w:t>
      </w:r>
    </w:p>
    <w:p w14:paraId="1D81B604" w14:textId="4BDA6116" w:rsidR="000274C6" w:rsidRDefault="00757AC4" w:rsidP="00E559C8">
      <w:pPr>
        <w:pStyle w:val="ab"/>
        <w:spacing w:after="60"/>
        <w:ind w:left="0" w:firstLine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FE23BB" w:rsidRPr="00F54D27">
        <w:rPr>
          <w:sz w:val="24"/>
          <w:szCs w:val="24"/>
        </w:rPr>
        <w:t>Решение Дисциплинарного комитета о применении меры воздействия может быть обжаловано членом Ассоциации, в отношении которого оно было принято, в Совет Ассоциации</w:t>
      </w:r>
      <w:r w:rsidR="00573CA5">
        <w:rPr>
          <w:sz w:val="24"/>
          <w:szCs w:val="24"/>
        </w:rPr>
        <w:t xml:space="preserve"> в</w:t>
      </w:r>
      <w:r w:rsidR="00FE23BB" w:rsidRPr="00F54D27">
        <w:rPr>
          <w:sz w:val="24"/>
          <w:szCs w:val="24"/>
        </w:rPr>
        <w:t xml:space="preserve"> течение 10 (десят</w:t>
      </w:r>
      <w:r w:rsidR="0096757C">
        <w:rPr>
          <w:sz w:val="24"/>
          <w:szCs w:val="24"/>
        </w:rPr>
        <w:t>и</w:t>
      </w:r>
      <w:r w:rsidR="00FE23BB" w:rsidRPr="00F54D27">
        <w:rPr>
          <w:sz w:val="24"/>
          <w:szCs w:val="24"/>
        </w:rPr>
        <w:t>) дней со дня вынесения данного решения.</w:t>
      </w:r>
      <w:r w:rsidR="00573CA5">
        <w:rPr>
          <w:sz w:val="24"/>
          <w:szCs w:val="24"/>
        </w:rPr>
        <w:t xml:space="preserve"> </w:t>
      </w:r>
    </w:p>
    <w:p w14:paraId="34922F24" w14:textId="1216EC5C" w:rsidR="001F092D" w:rsidRPr="004C1030" w:rsidRDefault="000274C6" w:rsidP="004C1030">
      <w:pPr>
        <w:shd w:val="clear" w:color="auto" w:fill="FFFFFF"/>
        <w:spacing w:after="150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4C1030">
        <w:rPr>
          <w:rFonts w:cstheme="minorHAnsi"/>
          <w:sz w:val="24"/>
          <w:szCs w:val="24"/>
        </w:rPr>
        <w:t xml:space="preserve">6.2.1. </w:t>
      </w:r>
      <w:r w:rsidR="001F092D" w:rsidRPr="004C1030">
        <w:rPr>
          <w:rFonts w:eastAsia="Times New Roman" w:cstheme="minorHAnsi"/>
          <w:spacing w:val="-3"/>
          <w:sz w:val="24"/>
          <w:szCs w:val="24"/>
          <w:lang w:eastAsia="ru-RU"/>
        </w:rPr>
        <w:t>Жалоба на решение о применении меры дисциплинарного воздействия в отношении члена Ассоциации подается в письменной форме на имя Председателя Совета Ассоциации. Председатель Совета Ассоциации обеспечивает ее рассмотрение Советом Ассоциации в течение одного месяца с даты поступления.</w:t>
      </w:r>
    </w:p>
    <w:p w14:paraId="67274BB2" w14:textId="36904A3D" w:rsidR="001F092D" w:rsidRPr="004C1030" w:rsidRDefault="001F092D" w:rsidP="004C1030">
      <w:pPr>
        <w:shd w:val="clear" w:color="auto" w:fill="FFFFFF"/>
        <w:spacing w:after="150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>6.2.2. Совет Ассоциации рассматривает дело о применении меры дисциплинарного воздействия в полном объеме, исходя из материалов дисциплинарного дела.</w:t>
      </w:r>
    </w:p>
    <w:p w14:paraId="698FE0C6" w14:textId="72FC603B" w:rsidR="001F092D" w:rsidRPr="004C1030" w:rsidRDefault="001F092D" w:rsidP="004C1030">
      <w:pPr>
        <w:shd w:val="clear" w:color="auto" w:fill="FFFFFF"/>
        <w:spacing w:after="150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>6.2.3. По результатам рассмотрения жалобы на решение Дисциплинарного комитета о применении меры дисциплинарного воздействия в отношении члена Ассоциации, Совет Ассоциации принимает одно из следующих решений:</w:t>
      </w:r>
    </w:p>
    <w:p w14:paraId="4FAF0876" w14:textId="77777777" w:rsidR="001F092D" w:rsidRPr="004C1030" w:rsidRDefault="001F092D" w:rsidP="004C1030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>об утверждении решения Дисциплинарного комитета и оставлении жалобы без удовлетворения;</w:t>
      </w:r>
    </w:p>
    <w:p w14:paraId="1C7DAE55" w14:textId="2346C6F3" w:rsidR="001F092D" w:rsidRPr="004C1030" w:rsidRDefault="001F092D" w:rsidP="004C1030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>об отмене решения Дисциплинарного комитета и направлении дела в Дисциплинарный комитет на повторное рассмотрение.</w:t>
      </w:r>
    </w:p>
    <w:p w14:paraId="696819B6" w14:textId="1EA46EBA" w:rsidR="001F092D" w:rsidRPr="004C1030" w:rsidRDefault="001F092D" w:rsidP="004C1030">
      <w:pPr>
        <w:shd w:val="clear" w:color="auto" w:fill="FFFFFF"/>
        <w:spacing w:after="150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>6.2.4. Основаниями для Совета Ассоциации для изменения, отмены решения Дисциплинарного комитета о применении меры дисциплинарного воздействия в отношении члена Ассоциации и назначения повторного рассмотрения являются:</w:t>
      </w:r>
    </w:p>
    <w:p w14:paraId="59AF4DFB" w14:textId="77777777" w:rsidR="001F092D" w:rsidRPr="004C1030" w:rsidRDefault="001F092D" w:rsidP="004C1030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>недоказанность, либо неполное выяснение обстоятельств, имеющих первоочередное значение для применения мер дисциплинарного воздействия;</w:t>
      </w:r>
    </w:p>
    <w:p w14:paraId="354F817B" w14:textId="77777777" w:rsidR="001F092D" w:rsidRPr="004C1030" w:rsidRDefault="001F092D" w:rsidP="004C1030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>несоответствие выводов, изложенных в решении Дисциплинарного комитета, обстоятельствам дела;</w:t>
      </w:r>
    </w:p>
    <w:p w14:paraId="10DC4DF2" w14:textId="349E96BD" w:rsidR="00573CA5" w:rsidRPr="004C1030" w:rsidRDefault="001F092D" w:rsidP="004C1030">
      <w:pPr>
        <w:numPr>
          <w:ilvl w:val="0"/>
          <w:numId w:val="31"/>
        </w:numPr>
        <w:shd w:val="clear" w:color="auto" w:fill="FFFFFF"/>
        <w:spacing w:before="100" w:beforeAutospacing="1" w:after="60" w:afterAutospacing="1"/>
        <w:ind w:left="0" w:firstLine="426"/>
        <w:jc w:val="both"/>
        <w:rPr>
          <w:sz w:val="24"/>
          <w:szCs w:val="24"/>
        </w:rPr>
      </w:pP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>нарушение или неправильное применение Дисциплинарным комитетом при вынесении решения норм федеральных законов, иных нормативных правовых актов Российской Федерации</w:t>
      </w:r>
      <w:r w:rsidR="00E559C8" w:rsidRPr="004C1030">
        <w:rPr>
          <w:rFonts w:eastAsia="Times New Roman" w:cstheme="minorHAnsi"/>
          <w:spacing w:val="-3"/>
          <w:sz w:val="24"/>
          <w:szCs w:val="24"/>
          <w:lang w:eastAsia="ru-RU"/>
        </w:rPr>
        <w:t xml:space="preserve"> и Банка России</w:t>
      </w: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 xml:space="preserve">, </w:t>
      </w:r>
      <w:r w:rsidR="00E559C8" w:rsidRPr="004C1030">
        <w:rPr>
          <w:rFonts w:eastAsia="Times New Roman" w:cstheme="minorHAnsi"/>
          <w:spacing w:val="-3"/>
          <w:sz w:val="24"/>
          <w:szCs w:val="24"/>
          <w:lang w:eastAsia="ru-RU"/>
        </w:rPr>
        <w:t>базовых</w:t>
      </w: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 xml:space="preserve"> стандартов</w:t>
      </w:r>
      <w:r w:rsidR="00E559C8" w:rsidRPr="004C1030">
        <w:rPr>
          <w:rFonts w:eastAsia="Times New Roman" w:cstheme="minorHAnsi"/>
          <w:spacing w:val="-3"/>
          <w:sz w:val="24"/>
          <w:szCs w:val="24"/>
          <w:lang w:eastAsia="ru-RU"/>
        </w:rPr>
        <w:t xml:space="preserve"> и внутренних</w:t>
      </w:r>
      <w:r w:rsidRPr="004C1030">
        <w:rPr>
          <w:rFonts w:eastAsia="Times New Roman" w:cstheme="minorHAnsi"/>
          <w:spacing w:val="-3"/>
          <w:sz w:val="24"/>
          <w:szCs w:val="24"/>
          <w:lang w:eastAsia="ru-RU"/>
        </w:rPr>
        <w:t xml:space="preserve"> стандартов и </w:t>
      </w:r>
      <w:r w:rsidR="00E559C8" w:rsidRPr="004C1030">
        <w:rPr>
          <w:rFonts w:eastAsia="Times New Roman" w:cstheme="minorHAnsi"/>
          <w:spacing w:val="-3"/>
          <w:sz w:val="24"/>
          <w:szCs w:val="24"/>
          <w:lang w:eastAsia="ru-RU"/>
        </w:rPr>
        <w:t>документов Ассоциации</w:t>
      </w:r>
    </w:p>
    <w:p w14:paraId="6985F9F3" w14:textId="42BC3ED2" w:rsidR="00852EBF" w:rsidRDefault="00852EBF" w:rsidP="009744D0">
      <w:pPr>
        <w:pStyle w:val="ab"/>
        <w:numPr>
          <w:ilvl w:val="0"/>
          <w:numId w:val="18"/>
        </w:numPr>
        <w:spacing w:before="120" w:after="60"/>
        <w:ind w:left="0" w:firstLine="0"/>
        <w:contextualSpacing w:val="0"/>
        <w:outlineLvl w:val="0"/>
        <w:rPr>
          <w:b/>
          <w:sz w:val="24"/>
          <w:szCs w:val="24"/>
        </w:rPr>
      </w:pPr>
      <w:bookmarkStart w:id="16" w:name="_Toc95991099"/>
      <w:r>
        <w:rPr>
          <w:b/>
          <w:sz w:val="24"/>
          <w:szCs w:val="24"/>
        </w:rPr>
        <w:t xml:space="preserve">ВЗАИМОДЕЙСТВИЕ </w:t>
      </w:r>
      <w:r w:rsidR="005350D9">
        <w:rPr>
          <w:b/>
          <w:sz w:val="24"/>
          <w:szCs w:val="24"/>
        </w:rPr>
        <w:t xml:space="preserve">АССОЦИАЦИИ </w:t>
      </w:r>
      <w:r>
        <w:rPr>
          <w:b/>
          <w:sz w:val="24"/>
          <w:szCs w:val="24"/>
        </w:rPr>
        <w:t>С БАНКОМ РОССИИ ПО ВОПРОСАМ ПРИМЕНЕНИЯ МЕР В ОТНОШЕНИИ СВОИХ ЧЛЕНОВ</w:t>
      </w:r>
      <w:bookmarkEnd w:id="16"/>
    </w:p>
    <w:p w14:paraId="76620197" w14:textId="1C5B3F6E" w:rsidR="007531E4" w:rsidRPr="002960DF" w:rsidRDefault="00852EBF" w:rsidP="002960DF">
      <w:pPr>
        <w:pStyle w:val="ab"/>
        <w:spacing w:after="60"/>
        <w:ind w:left="0"/>
        <w:contextualSpacing w:val="0"/>
        <w:jc w:val="both"/>
        <w:outlineLvl w:val="0"/>
        <w:rPr>
          <w:sz w:val="24"/>
          <w:szCs w:val="24"/>
        </w:rPr>
      </w:pPr>
      <w:bookmarkStart w:id="17" w:name="_Toc95991100"/>
      <w:r w:rsidRPr="00A65CAF">
        <w:rPr>
          <w:bCs/>
          <w:sz w:val="24"/>
          <w:szCs w:val="24"/>
        </w:rPr>
        <w:t xml:space="preserve">7.1. </w:t>
      </w:r>
      <w:r w:rsidR="007531E4" w:rsidRPr="002960DF">
        <w:rPr>
          <w:sz w:val="24"/>
          <w:szCs w:val="24"/>
        </w:rPr>
        <w:t>Учитывая пропорциональный подход к надзору за деятельностью СКПК, предусматривающий разграничение надзорных и контрольных функций, осуществляемых Банком России и Ассоциацией, Ассоциация</w:t>
      </w:r>
      <w:r w:rsidR="00364685">
        <w:rPr>
          <w:sz w:val="24"/>
          <w:szCs w:val="24"/>
        </w:rPr>
        <w:t>,</w:t>
      </w:r>
      <w:r w:rsidR="007531E4" w:rsidRPr="002960DF">
        <w:rPr>
          <w:sz w:val="24"/>
          <w:szCs w:val="24"/>
        </w:rPr>
        <w:t xml:space="preserve"> при выявлении следующих нарушений в деятельности своих членов</w:t>
      </w:r>
      <w:r w:rsidR="00364685">
        <w:rPr>
          <w:sz w:val="24"/>
          <w:szCs w:val="24"/>
        </w:rPr>
        <w:t>,</w:t>
      </w:r>
      <w:r w:rsidR="00CB45F4" w:rsidRPr="002960DF">
        <w:rPr>
          <w:sz w:val="24"/>
          <w:szCs w:val="24"/>
        </w:rPr>
        <w:t xml:space="preserve"> информирует об этом Банк России</w:t>
      </w:r>
      <w:r w:rsidR="007531E4" w:rsidRPr="002960DF">
        <w:rPr>
          <w:sz w:val="24"/>
          <w:szCs w:val="24"/>
        </w:rPr>
        <w:t>:</w:t>
      </w:r>
      <w:bookmarkEnd w:id="17"/>
    </w:p>
    <w:p w14:paraId="617F9ED9" w14:textId="17716B95" w:rsidR="00CB45F4" w:rsidRPr="002960DF" w:rsidRDefault="007531E4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t xml:space="preserve">7.1.1.  </w:t>
      </w:r>
      <w:r w:rsidR="00CB45F4" w:rsidRPr="002960DF">
        <w:rPr>
          <w:sz w:val="24"/>
          <w:szCs w:val="24"/>
        </w:rPr>
        <w:t>П</w:t>
      </w:r>
      <w:r w:rsidRPr="002960DF">
        <w:rPr>
          <w:sz w:val="24"/>
          <w:szCs w:val="24"/>
        </w:rPr>
        <w:t xml:space="preserve">ри нарушении </w:t>
      </w:r>
      <w:r w:rsidR="00CB45F4" w:rsidRPr="002960DF">
        <w:rPr>
          <w:sz w:val="24"/>
          <w:szCs w:val="24"/>
        </w:rPr>
        <w:t>СКПК</w:t>
      </w:r>
      <w:r w:rsidRPr="002960DF">
        <w:rPr>
          <w:sz w:val="24"/>
          <w:szCs w:val="24"/>
        </w:rPr>
        <w:t xml:space="preserve">, надзор за которыми осуществляется Банком России в соответствии с </w:t>
      </w:r>
      <w:proofErr w:type="spellStart"/>
      <w:r w:rsidRPr="002960DF">
        <w:rPr>
          <w:sz w:val="24"/>
          <w:szCs w:val="24"/>
        </w:rPr>
        <w:t>пп</w:t>
      </w:r>
      <w:proofErr w:type="spellEnd"/>
      <w:r w:rsidRPr="002960DF">
        <w:rPr>
          <w:sz w:val="24"/>
          <w:szCs w:val="24"/>
        </w:rPr>
        <w:t xml:space="preserve">. 3 п.1 ст. 40.2 Федерального закона «О сельскохозяйственной кооперации», требований </w:t>
      </w:r>
      <w:r w:rsidR="00CB45F4" w:rsidRPr="0058339F">
        <w:rPr>
          <w:sz w:val="24"/>
          <w:szCs w:val="24"/>
        </w:rPr>
        <w:t xml:space="preserve">Федерального закона </w:t>
      </w:r>
      <w:r w:rsidR="00E11824">
        <w:rPr>
          <w:sz w:val="24"/>
          <w:szCs w:val="24"/>
        </w:rPr>
        <w:t>от 13.07.2015 г. №</w:t>
      </w:r>
      <w:r w:rsidR="00E11824" w:rsidRPr="002960DF">
        <w:rPr>
          <w:sz w:val="24"/>
          <w:szCs w:val="24"/>
        </w:rPr>
        <w:t>223</w:t>
      </w:r>
      <w:r w:rsidR="00E11824">
        <w:rPr>
          <w:sz w:val="24"/>
          <w:szCs w:val="24"/>
        </w:rPr>
        <w:t xml:space="preserve">-ФЗ </w:t>
      </w:r>
      <w:r w:rsidR="00CB45F4" w:rsidRPr="0058339F">
        <w:rPr>
          <w:sz w:val="24"/>
          <w:szCs w:val="24"/>
        </w:rPr>
        <w:t>«О саморегулируемых организациях в сфере финансового рынка</w:t>
      </w:r>
      <w:r w:rsidRPr="002960DF">
        <w:rPr>
          <w:sz w:val="24"/>
          <w:szCs w:val="24"/>
        </w:rPr>
        <w:t xml:space="preserve">, иных федеральных законов, нормативных правовых актов Российской Федерации, нормативных актов Банка России, регулирующих деятельность </w:t>
      </w:r>
      <w:r w:rsidR="00CB45F4" w:rsidRPr="002960DF">
        <w:rPr>
          <w:sz w:val="24"/>
          <w:szCs w:val="24"/>
        </w:rPr>
        <w:t>СКПК</w:t>
      </w:r>
      <w:r w:rsidR="00FE1C0B">
        <w:rPr>
          <w:sz w:val="24"/>
          <w:szCs w:val="24"/>
        </w:rPr>
        <w:t>, Ассоциация руководствуется следующим</w:t>
      </w:r>
      <w:r w:rsidR="00565864" w:rsidRPr="0058339F">
        <w:rPr>
          <w:sz w:val="24"/>
          <w:szCs w:val="24"/>
        </w:rPr>
        <w:t xml:space="preserve">. При формировании информации о выявленных нарушениях в соответствии с настоящим </w:t>
      </w:r>
      <w:r w:rsidR="00565864" w:rsidRPr="0058339F">
        <w:rPr>
          <w:sz w:val="24"/>
          <w:szCs w:val="24"/>
        </w:rPr>
        <w:lastRenderedPageBreak/>
        <w:t>пунктом Стандарта, в отношении указанных в настоящем пункте Стандарта СКПК, Ассоциация руководствуется перечнем нарушений, приведенным в Приложении 2 к Стандарту</w:t>
      </w:r>
      <w:r w:rsidR="003D2528" w:rsidRPr="0058339F">
        <w:rPr>
          <w:sz w:val="24"/>
          <w:szCs w:val="24"/>
        </w:rPr>
        <w:t>, указывая соответствующий выявленному нарушению номер в строке «Мотивированное мнение» (Приложение 2.1)</w:t>
      </w:r>
      <w:r w:rsidR="006875C9" w:rsidRPr="0058339F">
        <w:rPr>
          <w:sz w:val="24"/>
          <w:szCs w:val="24"/>
        </w:rPr>
        <w:t xml:space="preserve">. В случае отсутствия в перечне нарушений допущенного СКПК </w:t>
      </w:r>
      <w:proofErr w:type="gramStart"/>
      <w:r w:rsidR="006875C9" w:rsidRPr="0058339F">
        <w:rPr>
          <w:sz w:val="24"/>
          <w:szCs w:val="24"/>
        </w:rPr>
        <w:t>нарушения</w:t>
      </w:r>
      <w:proofErr w:type="gramEnd"/>
      <w:r w:rsidR="006875C9" w:rsidRPr="0058339F">
        <w:rPr>
          <w:sz w:val="24"/>
          <w:szCs w:val="24"/>
        </w:rPr>
        <w:t xml:space="preserve"> установленного законодательством или нормативным актом Банка России требования в строке «Мотивированное мнение» указывается номер нарушения «</w:t>
      </w:r>
      <w:r w:rsidR="005350D9">
        <w:rPr>
          <w:sz w:val="24"/>
          <w:szCs w:val="24"/>
        </w:rPr>
        <w:t>28</w:t>
      </w:r>
      <w:r w:rsidR="006875C9" w:rsidRPr="0058339F">
        <w:rPr>
          <w:sz w:val="24"/>
          <w:szCs w:val="24"/>
        </w:rPr>
        <w:t>» (при этом указывается ссылка на статью, пункт и (или) иную структурную единицу федерального закона, нормативного правового акта или нормативного акта Банка России установленного требования);</w:t>
      </w:r>
    </w:p>
    <w:p w14:paraId="154854FF" w14:textId="137FE5FF" w:rsidR="00CB45F4" w:rsidRPr="002960DF" w:rsidRDefault="00CB45F4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t>7.1.2.  При нарушении СКПК, надзор за соблюдением требований профильного законодательства которых не осуществляется Банком России в соответствии с п.4 ст. 40.3 Федерального закона «О сельскохозяйственной кооперации», требований Закона № 223-ФЗ, иных федеральных законов, нормативных правовых актов Российской Федерации, нормативных актов Банка России, регулирующих деятельность СКПК, содержащих признаки административного правонарушения</w:t>
      </w:r>
      <w:r w:rsidR="00FE1C0B">
        <w:rPr>
          <w:sz w:val="24"/>
          <w:szCs w:val="24"/>
        </w:rPr>
        <w:t>, Ассоциация руководствуется следующим. П</w:t>
      </w:r>
      <w:r w:rsidR="003D2528" w:rsidRPr="0058339F">
        <w:rPr>
          <w:sz w:val="24"/>
          <w:szCs w:val="24"/>
        </w:rPr>
        <w:t xml:space="preserve">ри формировании информации о выявленных нарушениях в соответствии с настоящим пунктом Стандарта, в отношении указанных в настоящем пункте Стандарта СКПК, Ассоциация руководствуется перечнем нарушений, приведенным в </w:t>
      </w:r>
      <w:r w:rsidR="003D2528" w:rsidRPr="002960DF">
        <w:rPr>
          <w:sz w:val="24"/>
          <w:szCs w:val="24"/>
        </w:rPr>
        <w:t xml:space="preserve">Приложении </w:t>
      </w:r>
      <w:r w:rsidR="00FE1C0B">
        <w:rPr>
          <w:sz w:val="24"/>
          <w:szCs w:val="24"/>
        </w:rPr>
        <w:t>2</w:t>
      </w:r>
      <w:r w:rsidR="003D2528" w:rsidRPr="0058339F">
        <w:rPr>
          <w:sz w:val="24"/>
          <w:szCs w:val="24"/>
        </w:rPr>
        <w:t xml:space="preserve"> к Стандарту, указывая соответствующий выявленному нарушению номер в строке «Мотивированное мнение» (Приложение 3.1)</w:t>
      </w:r>
      <w:r w:rsidR="006875C9" w:rsidRPr="0058339F">
        <w:rPr>
          <w:sz w:val="24"/>
          <w:szCs w:val="24"/>
        </w:rPr>
        <w:t>.</w:t>
      </w:r>
      <w:r w:rsidR="006875C9" w:rsidRPr="0058339F">
        <w:t xml:space="preserve"> </w:t>
      </w:r>
      <w:r w:rsidR="006875C9" w:rsidRPr="002960DF">
        <w:rPr>
          <w:sz w:val="24"/>
          <w:szCs w:val="24"/>
        </w:rPr>
        <w:t xml:space="preserve">В случае отсутствия в перечне нарушений допущенного СКПК </w:t>
      </w:r>
      <w:proofErr w:type="gramStart"/>
      <w:r w:rsidR="006875C9" w:rsidRPr="002960DF">
        <w:rPr>
          <w:sz w:val="24"/>
          <w:szCs w:val="24"/>
        </w:rPr>
        <w:t>нарушения</w:t>
      </w:r>
      <w:proofErr w:type="gramEnd"/>
      <w:r w:rsidR="006875C9" w:rsidRPr="002960DF">
        <w:rPr>
          <w:sz w:val="24"/>
          <w:szCs w:val="24"/>
        </w:rPr>
        <w:t xml:space="preserve"> установленного законодательством или нормативным актом Банка России требования в строке «Мотивированное мнение» указывается номер нарушения «</w:t>
      </w:r>
      <w:r w:rsidR="00FE1C0B">
        <w:rPr>
          <w:sz w:val="24"/>
          <w:szCs w:val="24"/>
        </w:rPr>
        <w:t>28</w:t>
      </w:r>
      <w:r w:rsidR="006875C9" w:rsidRPr="002960DF">
        <w:rPr>
          <w:sz w:val="24"/>
          <w:szCs w:val="24"/>
        </w:rPr>
        <w:t>» (при этом указывается ссылка на статью, пункт и (или) иную структурную единицу федерального закона, нормативного правового акта или нормативного акта Банка России установленного требования)</w:t>
      </w:r>
      <w:r w:rsidR="006875C9" w:rsidRPr="0058339F">
        <w:rPr>
          <w:sz w:val="24"/>
          <w:szCs w:val="24"/>
        </w:rPr>
        <w:t>. Одновременно с информацией о выявленных нарушениях в соответствии с настоящим пунктом Стандарта</w:t>
      </w:r>
      <w:r w:rsidR="008F3EE0" w:rsidRPr="0058339F">
        <w:rPr>
          <w:sz w:val="24"/>
          <w:szCs w:val="24"/>
        </w:rPr>
        <w:t>,</w:t>
      </w:r>
      <w:r w:rsidR="006875C9" w:rsidRPr="0058339F">
        <w:rPr>
          <w:sz w:val="24"/>
          <w:szCs w:val="24"/>
        </w:rPr>
        <w:t xml:space="preserve"> Ассоциация прилагает документы в соответствии с перечнем </w:t>
      </w:r>
      <w:r w:rsidR="009367F8" w:rsidRPr="0058339F">
        <w:rPr>
          <w:sz w:val="24"/>
          <w:szCs w:val="24"/>
        </w:rPr>
        <w:t xml:space="preserve">рекомендуемых </w:t>
      </w:r>
      <w:r w:rsidR="006875C9" w:rsidRPr="0058339F">
        <w:rPr>
          <w:sz w:val="24"/>
          <w:szCs w:val="24"/>
        </w:rPr>
        <w:t>документов, приведенных в Приложении 3</w:t>
      </w:r>
      <w:r w:rsidR="00172EF3" w:rsidRPr="0058339F">
        <w:rPr>
          <w:sz w:val="24"/>
          <w:szCs w:val="24"/>
        </w:rPr>
        <w:t xml:space="preserve"> к Стандарту</w:t>
      </w:r>
      <w:r w:rsidRPr="002960DF">
        <w:rPr>
          <w:sz w:val="24"/>
          <w:szCs w:val="24"/>
        </w:rPr>
        <w:t>;</w:t>
      </w:r>
    </w:p>
    <w:p w14:paraId="77892F52" w14:textId="251B934A" w:rsidR="00CB45F4" w:rsidRPr="002960DF" w:rsidRDefault="00CB45F4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t>7.1.3. При выявлении Ассоциацией оснований для направления в суд заявления о ликвидации СКПК, надзор за соблюдением требований профильного законодательства которого не осуществляется Банком России</w:t>
      </w:r>
      <w:r w:rsidR="00DF31D7" w:rsidRPr="002960DF">
        <w:rPr>
          <w:sz w:val="24"/>
          <w:szCs w:val="24"/>
        </w:rPr>
        <w:t xml:space="preserve"> в соответствии с п.4 ст. 40.3 Федерального закона «О сельскохозяйственной кооперации»</w:t>
      </w:r>
      <w:r w:rsidR="00FE1C0B">
        <w:rPr>
          <w:sz w:val="24"/>
          <w:szCs w:val="24"/>
        </w:rPr>
        <w:t xml:space="preserve"> формируется информация </w:t>
      </w:r>
      <w:r w:rsidR="00FE1C0B" w:rsidRPr="00FE1C0B">
        <w:rPr>
          <w:sz w:val="24"/>
          <w:szCs w:val="24"/>
        </w:rPr>
        <w:t>о наличии оснований для направления в суд заявления о ликвидации сельскохозяйственного кредитного потребительского кооператива</w:t>
      </w:r>
      <w:r w:rsidR="00FE1C0B">
        <w:rPr>
          <w:sz w:val="24"/>
          <w:szCs w:val="24"/>
        </w:rPr>
        <w:t xml:space="preserve"> в соответствии с Приложением 4 к Стандарту</w:t>
      </w:r>
      <w:r w:rsidR="00DF31D7" w:rsidRPr="002960DF">
        <w:rPr>
          <w:sz w:val="24"/>
          <w:szCs w:val="24"/>
        </w:rPr>
        <w:t>.</w:t>
      </w:r>
    </w:p>
    <w:p w14:paraId="35351A2B" w14:textId="51C0EBC6" w:rsidR="00CB45F4" w:rsidRPr="002960DF" w:rsidRDefault="00DF31D7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t>7.2. Информация о выявленных нарушениях по п. 7.1.1.- 7.1.3. Стандарта направляется в Банк России</w:t>
      </w:r>
      <w:r w:rsidR="00FF750A" w:rsidRPr="002960DF">
        <w:rPr>
          <w:sz w:val="24"/>
          <w:szCs w:val="24"/>
        </w:rPr>
        <w:t xml:space="preserve"> в форме электронных документов, подписанных усиленной </w:t>
      </w:r>
      <w:proofErr w:type="gramStart"/>
      <w:r w:rsidR="00FF750A" w:rsidRPr="002960DF">
        <w:rPr>
          <w:sz w:val="24"/>
          <w:szCs w:val="24"/>
        </w:rPr>
        <w:t>квалифицированной  подписью</w:t>
      </w:r>
      <w:proofErr w:type="gramEnd"/>
      <w:r w:rsidR="00FF750A" w:rsidRPr="002960DF">
        <w:rPr>
          <w:sz w:val="24"/>
          <w:szCs w:val="24"/>
        </w:rPr>
        <w:t xml:space="preserve"> Директора (лица, исполняющего его обязанности), посредством личного кабинета участника информационного обмена с Банком России</w:t>
      </w:r>
      <w:r w:rsidRPr="002960DF">
        <w:rPr>
          <w:sz w:val="24"/>
          <w:szCs w:val="24"/>
        </w:rPr>
        <w:t>:</w:t>
      </w:r>
    </w:p>
    <w:p w14:paraId="048B4B12" w14:textId="50AC3C54" w:rsidR="00DF31D7" w:rsidRPr="002960DF" w:rsidRDefault="00DF31D7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t>7.2.1. в течение 7 рабочих дней со дня, следующего за днем выявления Ассоциацией нарушения по пп.7.1.1 и 7.1.2 настоящего стандарта;</w:t>
      </w:r>
    </w:p>
    <w:p w14:paraId="7A934AF6" w14:textId="64DFED85" w:rsidR="00DF31D7" w:rsidRPr="002960DF" w:rsidRDefault="00DF31D7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t>7.2.2. в течение 10 рабочих дней со дня, следующего за днем выявления Ассоциацией оснований по п. 7.1.3 Стандарта;</w:t>
      </w:r>
    </w:p>
    <w:p w14:paraId="7DA8060E" w14:textId="5769680E" w:rsidR="00DF31D7" w:rsidRPr="002960DF" w:rsidRDefault="00DF31D7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t xml:space="preserve">7.2.3. </w:t>
      </w:r>
      <w:r w:rsidR="007C5186" w:rsidRPr="002960DF">
        <w:rPr>
          <w:sz w:val="24"/>
          <w:szCs w:val="24"/>
        </w:rPr>
        <w:t xml:space="preserve">при выявлении нарушений в соответствии с п. 7.1.1 настоящего Стандарта по форме Приложения </w:t>
      </w:r>
      <w:r w:rsidR="006875C9" w:rsidRPr="002960DF">
        <w:rPr>
          <w:sz w:val="24"/>
          <w:szCs w:val="24"/>
        </w:rPr>
        <w:t>2</w:t>
      </w:r>
      <w:r w:rsidR="003D2528" w:rsidRPr="0058339F">
        <w:rPr>
          <w:sz w:val="24"/>
          <w:szCs w:val="24"/>
        </w:rPr>
        <w:t>.1</w:t>
      </w:r>
      <w:r w:rsidR="007C5186" w:rsidRPr="002960DF">
        <w:rPr>
          <w:sz w:val="24"/>
          <w:szCs w:val="24"/>
        </w:rPr>
        <w:t xml:space="preserve"> к настоящему Стандарту;</w:t>
      </w:r>
    </w:p>
    <w:p w14:paraId="27DF5B42" w14:textId="378D47C3" w:rsidR="007C5186" w:rsidRPr="002960DF" w:rsidRDefault="007C5186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t>7.2.4. при выявлении нарушений в соответствии с п. 7.1.2 настоящего Стандарта по форме Приложения 3</w:t>
      </w:r>
      <w:r w:rsidR="006875C9" w:rsidRPr="0058339F">
        <w:rPr>
          <w:sz w:val="24"/>
          <w:szCs w:val="24"/>
        </w:rPr>
        <w:t>.1</w:t>
      </w:r>
      <w:r w:rsidRPr="002960DF">
        <w:rPr>
          <w:sz w:val="24"/>
          <w:szCs w:val="24"/>
        </w:rPr>
        <w:t xml:space="preserve"> к настоящему Стандарту</w:t>
      </w:r>
      <w:r w:rsidR="00FF750A" w:rsidRPr="002960DF">
        <w:rPr>
          <w:sz w:val="24"/>
          <w:szCs w:val="24"/>
        </w:rPr>
        <w:t xml:space="preserve"> с приложением документов, </w:t>
      </w:r>
      <w:r w:rsidR="00A914BD" w:rsidRPr="0058339F">
        <w:rPr>
          <w:sz w:val="24"/>
          <w:szCs w:val="24"/>
        </w:rPr>
        <w:t>рекомендованных (</w:t>
      </w:r>
      <w:r w:rsidR="00FF750A" w:rsidRPr="002960DF">
        <w:rPr>
          <w:sz w:val="24"/>
          <w:szCs w:val="24"/>
        </w:rPr>
        <w:t>указанных</w:t>
      </w:r>
      <w:r w:rsidR="00A914BD" w:rsidRPr="0058339F">
        <w:rPr>
          <w:sz w:val="24"/>
          <w:szCs w:val="24"/>
        </w:rPr>
        <w:t>)</w:t>
      </w:r>
      <w:r w:rsidR="00FF750A" w:rsidRPr="002960DF">
        <w:rPr>
          <w:sz w:val="24"/>
          <w:szCs w:val="24"/>
        </w:rPr>
        <w:t xml:space="preserve"> в Приложении 3 к настоящему Стандарту</w:t>
      </w:r>
      <w:r w:rsidRPr="002960DF">
        <w:rPr>
          <w:sz w:val="24"/>
          <w:szCs w:val="24"/>
        </w:rPr>
        <w:t>;</w:t>
      </w:r>
    </w:p>
    <w:p w14:paraId="18D97439" w14:textId="2CA71652" w:rsidR="007C5186" w:rsidRPr="002960DF" w:rsidRDefault="007C5186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t>7.2.5. при наличии оснований в соответствии с п. 7.1.3 настоящего Стандарта по форме Приложения 4 к настоящему Стандарту с приложением документов, указанных в Приложении 4.1 к настоящему Стандарту.</w:t>
      </w:r>
    </w:p>
    <w:p w14:paraId="33DE48F0" w14:textId="529444C2" w:rsidR="007C5186" w:rsidRPr="002960DF" w:rsidRDefault="007C5186" w:rsidP="002960DF">
      <w:pPr>
        <w:spacing w:after="60"/>
        <w:jc w:val="both"/>
        <w:rPr>
          <w:sz w:val="24"/>
          <w:szCs w:val="24"/>
        </w:rPr>
      </w:pPr>
      <w:r w:rsidRPr="002960DF">
        <w:rPr>
          <w:sz w:val="24"/>
          <w:szCs w:val="24"/>
        </w:rPr>
        <w:lastRenderedPageBreak/>
        <w:t xml:space="preserve">7.3. </w:t>
      </w:r>
      <w:r w:rsidR="00A65CAF" w:rsidRPr="002960DF">
        <w:rPr>
          <w:sz w:val="24"/>
          <w:szCs w:val="24"/>
        </w:rPr>
        <w:t>Ф</w:t>
      </w:r>
      <w:r w:rsidRPr="002960DF">
        <w:rPr>
          <w:sz w:val="24"/>
          <w:szCs w:val="24"/>
        </w:rPr>
        <w:t>иксаци</w:t>
      </w:r>
      <w:r w:rsidR="00A65CAF" w:rsidRPr="002960DF">
        <w:rPr>
          <w:sz w:val="24"/>
          <w:szCs w:val="24"/>
        </w:rPr>
        <w:t>я</w:t>
      </w:r>
      <w:r w:rsidRPr="002960DF">
        <w:rPr>
          <w:sz w:val="24"/>
          <w:szCs w:val="24"/>
        </w:rPr>
        <w:t xml:space="preserve"> выявляемых Ассоциацией в отношении СКПК нарушений требований профильного законодательства, включая нормативные акты Банка России, и оснований для направления в суд заявления о ликвидации СКПК</w:t>
      </w:r>
      <w:r w:rsidR="00A65CAF" w:rsidRPr="002960DF">
        <w:rPr>
          <w:sz w:val="24"/>
          <w:szCs w:val="24"/>
        </w:rPr>
        <w:t xml:space="preserve"> осуществляется в</w:t>
      </w:r>
      <w:r w:rsidR="00E11824">
        <w:rPr>
          <w:sz w:val="24"/>
          <w:szCs w:val="24"/>
        </w:rPr>
        <w:t xml:space="preserve"> Протоколе заседания </w:t>
      </w:r>
      <w:r w:rsidR="009821AD">
        <w:rPr>
          <w:sz w:val="24"/>
          <w:szCs w:val="24"/>
        </w:rPr>
        <w:t>Контрольного</w:t>
      </w:r>
      <w:r w:rsidR="00E11824">
        <w:rPr>
          <w:sz w:val="24"/>
          <w:szCs w:val="24"/>
        </w:rPr>
        <w:t xml:space="preserve"> комитета</w:t>
      </w:r>
      <w:r w:rsidR="00A65CAF" w:rsidRPr="002960DF">
        <w:rPr>
          <w:sz w:val="24"/>
          <w:szCs w:val="24"/>
        </w:rPr>
        <w:t xml:space="preserve"> </w:t>
      </w:r>
      <w:r w:rsidR="00CB777F">
        <w:rPr>
          <w:sz w:val="24"/>
          <w:szCs w:val="24"/>
        </w:rPr>
        <w:t>А</w:t>
      </w:r>
      <w:r w:rsidR="00E11824">
        <w:rPr>
          <w:sz w:val="24"/>
          <w:szCs w:val="24"/>
        </w:rPr>
        <w:t>ссоциации</w:t>
      </w:r>
      <w:r w:rsidR="00A65CAF" w:rsidRPr="002960DF">
        <w:rPr>
          <w:bCs/>
          <w:sz w:val="24"/>
          <w:szCs w:val="24"/>
        </w:rPr>
        <w:t>.</w:t>
      </w:r>
      <w:r w:rsidR="00A65CAF" w:rsidRPr="002960DF">
        <w:rPr>
          <w:sz w:val="24"/>
          <w:szCs w:val="24"/>
        </w:rPr>
        <w:t xml:space="preserve"> </w:t>
      </w:r>
    </w:p>
    <w:p w14:paraId="27968AED" w14:textId="77777777" w:rsidR="00852EBF" w:rsidRDefault="00852EBF" w:rsidP="002960DF">
      <w:pPr>
        <w:pStyle w:val="ab"/>
        <w:spacing w:before="120" w:after="60"/>
        <w:ind w:left="0"/>
        <w:contextualSpacing w:val="0"/>
        <w:outlineLvl w:val="0"/>
        <w:rPr>
          <w:b/>
          <w:sz w:val="24"/>
          <w:szCs w:val="24"/>
        </w:rPr>
      </w:pPr>
    </w:p>
    <w:p w14:paraId="36F7DFE7" w14:textId="76B3C47E" w:rsidR="00920875" w:rsidRDefault="00920875" w:rsidP="009744D0">
      <w:pPr>
        <w:pStyle w:val="ab"/>
        <w:numPr>
          <w:ilvl w:val="0"/>
          <w:numId w:val="18"/>
        </w:numPr>
        <w:spacing w:before="120" w:after="60"/>
        <w:ind w:left="0" w:firstLine="0"/>
        <w:contextualSpacing w:val="0"/>
        <w:outlineLvl w:val="0"/>
        <w:rPr>
          <w:b/>
          <w:sz w:val="24"/>
          <w:szCs w:val="24"/>
        </w:rPr>
      </w:pPr>
      <w:bookmarkStart w:id="18" w:name="_Toc95991101"/>
      <w:r w:rsidRPr="00CF5DAD">
        <w:rPr>
          <w:b/>
          <w:sz w:val="24"/>
          <w:szCs w:val="24"/>
        </w:rPr>
        <w:t>ЗАКЛЮЧИТЕЛЬНЫЕ ПОЛОЖЕНИЯ</w:t>
      </w:r>
      <w:bookmarkEnd w:id="18"/>
    </w:p>
    <w:p w14:paraId="76E68EE4" w14:textId="77777777" w:rsidR="005904E5" w:rsidRPr="00CF5DAD" w:rsidRDefault="005904E5" w:rsidP="005904E5">
      <w:pPr>
        <w:pStyle w:val="ab"/>
        <w:spacing w:before="120" w:after="60"/>
        <w:ind w:left="0"/>
        <w:contextualSpacing w:val="0"/>
        <w:outlineLvl w:val="0"/>
        <w:rPr>
          <w:b/>
          <w:sz w:val="24"/>
          <w:szCs w:val="24"/>
        </w:rPr>
      </w:pPr>
    </w:p>
    <w:p w14:paraId="75CF41C9" w14:textId="08659E70" w:rsidR="002B1E83" w:rsidRPr="004C1030" w:rsidRDefault="002960DF" w:rsidP="00A65CAF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757AC4" w:rsidRPr="004C1030">
        <w:rPr>
          <w:sz w:val="24"/>
          <w:szCs w:val="24"/>
        </w:rPr>
        <w:t>.1.</w:t>
      </w:r>
      <w:r w:rsidR="00642BE8" w:rsidRPr="004C1030">
        <w:rPr>
          <w:sz w:val="24"/>
          <w:szCs w:val="24"/>
        </w:rPr>
        <w:tab/>
      </w:r>
      <w:r w:rsidR="002B1E83" w:rsidRPr="004C1030">
        <w:rPr>
          <w:sz w:val="24"/>
          <w:szCs w:val="24"/>
        </w:rPr>
        <w:t xml:space="preserve">С </w:t>
      </w:r>
      <w:r w:rsidR="00D77524">
        <w:rPr>
          <w:sz w:val="24"/>
          <w:szCs w:val="24"/>
        </w:rPr>
        <w:t>даты</w:t>
      </w:r>
      <w:r w:rsidR="002B1E83" w:rsidRPr="004C1030">
        <w:rPr>
          <w:sz w:val="24"/>
          <w:szCs w:val="24"/>
        </w:rPr>
        <w:t xml:space="preserve"> утверждения настоящего Внутреннего стандарта «Меры воздействия и порядок их применения  МА СКПК «Единство» прекращается действие Внутреннего стандарта «Система мер воздействия и порядок их применения за несоблюдение членами МА СКПК «Единство» требований базовых стандартов, внутренних стандартов и иных внутренних документов Ассоциации, Федерального закона от 08.12.1995 №193-ФЗ «О сельскохозяйственной кооперации» и принятых в соответствии с ним нормативных актов Банка России» (в редакции </w:t>
      </w:r>
      <w:r w:rsidR="00A65CAF">
        <w:rPr>
          <w:sz w:val="24"/>
          <w:szCs w:val="24"/>
        </w:rPr>
        <w:t>№</w:t>
      </w:r>
      <w:r w:rsidR="002101D7">
        <w:rPr>
          <w:sz w:val="24"/>
          <w:szCs w:val="24"/>
        </w:rPr>
        <w:t>5</w:t>
      </w:r>
      <w:r w:rsidR="00A65CAF">
        <w:rPr>
          <w:sz w:val="24"/>
          <w:szCs w:val="24"/>
        </w:rPr>
        <w:t xml:space="preserve"> </w:t>
      </w:r>
      <w:r w:rsidR="002B1E83" w:rsidRPr="004C1030">
        <w:rPr>
          <w:sz w:val="24"/>
          <w:szCs w:val="24"/>
        </w:rPr>
        <w:t xml:space="preserve">от </w:t>
      </w:r>
      <w:r w:rsidR="002101D7">
        <w:rPr>
          <w:sz w:val="24"/>
          <w:szCs w:val="24"/>
        </w:rPr>
        <w:t>18</w:t>
      </w:r>
      <w:r w:rsidR="002B1E83" w:rsidRPr="004C1030">
        <w:rPr>
          <w:sz w:val="24"/>
          <w:szCs w:val="24"/>
        </w:rPr>
        <w:t>.</w:t>
      </w:r>
      <w:r w:rsidR="00767BD5">
        <w:rPr>
          <w:sz w:val="24"/>
          <w:szCs w:val="24"/>
        </w:rPr>
        <w:t>0</w:t>
      </w:r>
      <w:r w:rsidR="002101D7">
        <w:rPr>
          <w:sz w:val="24"/>
          <w:szCs w:val="24"/>
        </w:rPr>
        <w:t>1</w:t>
      </w:r>
      <w:r w:rsidR="002B1E83" w:rsidRPr="004C1030">
        <w:rPr>
          <w:sz w:val="24"/>
          <w:szCs w:val="24"/>
        </w:rPr>
        <w:t>.202</w:t>
      </w:r>
      <w:r w:rsidR="002101D7">
        <w:rPr>
          <w:sz w:val="24"/>
          <w:szCs w:val="24"/>
        </w:rPr>
        <w:t>4</w:t>
      </w:r>
      <w:r w:rsidR="002B1E83" w:rsidRPr="004C1030">
        <w:rPr>
          <w:sz w:val="24"/>
          <w:szCs w:val="24"/>
        </w:rPr>
        <w:t xml:space="preserve"> г.). </w:t>
      </w:r>
    </w:p>
    <w:p w14:paraId="5E5580D3" w14:textId="1D1EA0D8" w:rsidR="00642BE8" w:rsidRPr="00CF5DAD" w:rsidRDefault="002960DF" w:rsidP="009744D0">
      <w:pPr>
        <w:pStyle w:val="ab"/>
        <w:spacing w:after="6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2B1E83">
        <w:rPr>
          <w:sz w:val="24"/>
          <w:szCs w:val="24"/>
        </w:rPr>
        <w:t xml:space="preserve">.2. </w:t>
      </w:r>
      <w:r w:rsidR="00642BE8" w:rsidRPr="00CF5DAD">
        <w:rPr>
          <w:sz w:val="24"/>
          <w:szCs w:val="24"/>
        </w:rPr>
        <w:t xml:space="preserve">Изменения </w:t>
      </w:r>
      <w:r w:rsidR="00814302">
        <w:rPr>
          <w:sz w:val="24"/>
          <w:szCs w:val="24"/>
        </w:rPr>
        <w:t xml:space="preserve">и дополнения в настоящий Стандарт, а также утверждение его в новой редакции, </w:t>
      </w:r>
      <w:r w:rsidR="00642BE8" w:rsidRPr="00CF5DAD">
        <w:rPr>
          <w:sz w:val="24"/>
          <w:szCs w:val="24"/>
        </w:rPr>
        <w:t xml:space="preserve">утверждаются решением Совета Ассоциации и вступают в силу с </w:t>
      </w:r>
      <w:r w:rsidR="00CB777F">
        <w:rPr>
          <w:sz w:val="24"/>
          <w:szCs w:val="24"/>
        </w:rPr>
        <w:t>даты</w:t>
      </w:r>
      <w:r w:rsidR="00642BE8" w:rsidRPr="00CF5DAD">
        <w:rPr>
          <w:sz w:val="24"/>
          <w:szCs w:val="24"/>
        </w:rPr>
        <w:t xml:space="preserve"> их утверждения.</w:t>
      </w:r>
    </w:p>
    <w:p w14:paraId="4798AA56" w14:textId="08452F9B" w:rsidR="00057C2D" w:rsidRPr="00CF5DAD" w:rsidRDefault="002960DF" w:rsidP="004C1030">
      <w:pPr>
        <w:pStyle w:val="ab"/>
        <w:spacing w:after="60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757AC4">
        <w:rPr>
          <w:sz w:val="24"/>
          <w:szCs w:val="24"/>
        </w:rPr>
        <w:t>.</w:t>
      </w:r>
      <w:r w:rsidR="002B1E83">
        <w:rPr>
          <w:sz w:val="24"/>
          <w:szCs w:val="24"/>
        </w:rPr>
        <w:t>3</w:t>
      </w:r>
      <w:r w:rsidR="00757AC4">
        <w:rPr>
          <w:sz w:val="24"/>
          <w:szCs w:val="24"/>
        </w:rPr>
        <w:t>.</w:t>
      </w:r>
      <w:r w:rsidR="00642BE8" w:rsidRPr="00CF5DAD">
        <w:rPr>
          <w:sz w:val="24"/>
          <w:szCs w:val="24"/>
        </w:rPr>
        <w:tab/>
        <w:t>Все вопросы, неурегулированные настоящим Стандартом, регулируются в соответствии с Уставом Ассоциации и законодательством Российской Федерации.</w:t>
      </w:r>
    </w:p>
    <w:p w14:paraId="1DF56566" w14:textId="77777777" w:rsidR="004A30DF" w:rsidRPr="00CF5DAD" w:rsidRDefault="004A30DF" w:rsidP="004C1030">
      <w:pPr>
        <w:pStyle w:val="ab"/>
        <w:ind w:left="5103"/>
        <w:contextualSpacing w:val="0"/>
        <w:jc w:val="right"/>
        <w:outlineLvl w:val="0"/>
        <w:rPr>
          <w:sz w:val="24"/>
          <w:szCs w:val="24"/>
        </w:rPr>
      </w:pPr>
    </w:p>
    <w:sectPr w:rsidR="004A30DF" w:rsidRPr="00CF5DAD" w:rsidSect="00352A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7008C" w14:textId="77777777" w:rsidR="005823BC" w:rsidRDefault="005823BC" w:rsidP="00863960">
      <w:r>
        <w:separator/>
      </w:r>
    </w:p>
  </w:endnote>
  <w:endnote w:type="continuationSeparator" w:id="0">
    <w:p w14:paraId="2FBD8F0B" w14:textId="77777777" w:rsidR="005823BC" w:rsidRDefault="005823BC" w:rsidP="0086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73F8F" w14:textId="77777777" w:rsidR="00E11824" w:rsidRDefault="00E11824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2784366"/>
      <w:docPartObj>
        <w:docPartGallery w:val="Page Numbers (Bottom of Page)"/>
        <w:docPartUnique/>
      </w:docPartObj>
    </w:sdtPr>
    <w:sdtContent>
      <w:p w14:paraId="56876869" w14:textId="478EC2B7" w:rsidR="00863960" w:rsidRDefault="00863960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469">
          <w:rPr>
            <w:noProof/>
          </w:rPr>
          <w:t>4</w:t>
        </w:r>
        <w:r>
          <w:fldChar w:fldCharType="end"/>
        </w:r>
      </w:p>
    </w:sdtContent>
  </w:sdt>
  <w:p w14:paraId="11C3F185" w14:textId="77777777" w:rsidR="00863960" w:rsidRDefault="00863960">
    <w:pPr>
      <w:pStyle w:val="af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89ABA" w14:textId="77777777" w:rsidR="00E11824" w:rsidRDefault="00E11824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4CBC2" w14:textId="77777777" w:rsidR="005823BC" w:rsidRDefault="005823BC" w:rsidP="00863960">
      <w:r>
        <w:separator/>
      </w:r>
    </w:p>
  </w:footnote>
  <w:footnote w:type="continuationSeparator" w:id="0">
    <w:p w14:paraId="3F5DE456" w14:textId="77777777" w:rsidR="005823BC" w:rsidRDefault="005823BC" w:rsidP="00863960">
      <w:r>
        <w:continuationSeparator/>
      </w:r>
    </w:p>
  </w:footnote>
  <w:footnote w:id="1">
    <w:p w14:paraId="6E7BA4D7" w14:textId="56D5FBC6" w:rsidR="003D529C" w:rsidRDefault="003D529C" w:rsidP="003D529C">
      <w:pPr>
        <w:pStyle w:val="aff1"/>
      </w:pPr>
      <w:r>
        <w:rPr>
          <w:rStyle w:val="aff3"/>
          <w:rFonts w:eastAsiaTheme="majorEastAsia"/>
        </w:rPr>
        <w:footnoteRef/>
      </w:r>
      <w:r>
        <w:t xml:space="preserve"> Однородными являются нарушения одного пункта Приложения</w:t>
      </w:r>
      <w:r w:rsidR="009D7204">
        <w:t xml:space="preserve"> 1</w:t>
      </w:r>
      <w:r>
        <w:t>.</w:t>
      </w:r>
    </w:p>
  </w:footnote>
  <w:footnote w:id="2">
    <w:p w14:paraId="186FB84E" w14:textId="77777777" w:rsidR="003D529C" w:rsidRDefault="003D529C" w:rsidP="003D529C">
      <w:pPr>
        <w:pStyle w:val="aff1"/>
      </w:pPr>
      <w:r>
        <w:rPr>
          <w:rStyle w:val="aff3"/>
          <w:rFonts w:eastAsiaTheme="majorEastAsia"/>
        </w:rPr>
        <w:footnoteRef/>
      </w:r>
      <w:r>
        <w:t xml:space="preserve"> </w:t>
      </w:r>
      <w:r w:rsidRPr="005B59E2">
        <w:t>Указание Банка России от 04.04.2019 № 5116-У «О требованиях к мерам (включая размеры штрафов), применяемым саморегулируемой организацией в сфере финансового рынка, объединяющей кредитные потребительские кооперативы (сельскохозяйственные кредитные потребительские кооперативы), в отношении своих членов».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39A4C" w14:textId="77777777" w:rsidR="00E11824" w:rsidRDefault="00E11824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2294" w14:textId="77777777" w:rsidR="00E11824" w:rsidRDefault="00E11824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40610" w14:textId="77777777" w:rsidR="00E11824" w:rsidRDefault="00E11824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E4CAB"/>
    <w:multiLevelType w:val="multilevel"/>
    <w:tmpl w:val="4F32AA06"/>
    <w:lvl w:ilvl="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C648CA"/>
    <w:multiLevelType w:val="multilevel"/>
    <w:tmpl w:val="5526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06412B"/>
    <w:multiLevelType w:val="hybridMultilevel"/>
    <w:tmpl w:val="9C72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969A0"/>
    <w:multiLevelType w:val="multilevel"/>
    <w:tmpl w:val="D826DF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F8E4A6D"/>
    <w:multiLevelType w:val="hybridMultilevel"/>
    <w:tmpl w:val="89BA42CE"/>
    <w:lvl w:ilvl="0" w:tplc="EF927E66">
      <w:numFmt w:val="bullet"/>
      <w:lvlText w:val="•"/>
      <w:lvlJc w:val="left"/>
      <w:pPr>
        <w:ind w:left="930" w:hanging="57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460CB"/>
    <w:multiLevelType w:val="hybridMultilevel"/>
    <w:tmpl w:val="0A1C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DDCDB6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7B15B84"/>
    <w:multiLevelType w:val="hybridMultilevel"/>
    <w:tmpl w:val="34FC1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61899"/>
    <w:multiLevelType w:val="multilevel"/>
    <w:tmpl w:val="866C3ED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E2F7F96"/>
    <w:multiLevelType w:val="multilevel"/>
    <w:tmpl w:val="F6F4B5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9" w15:restartNumberingAfterBreak="0">
    <w:nsid w:val="2F533799"/>
    <w:multiLevelType w:val="hybridMultilevel"/>
    <w:tmpl w:val="4776DDDA"/>
    <w:lvl w:ilvl="0" w:tplc="901AD90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1CC972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525BD0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4C1462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70DD3A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FA3792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1EF830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E2B42A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A91D8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8815E5"/>
    <w:multiLevelType w:val="hybridMultilevel"/>
    <w:tmpl w:val="306C194E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1" w15:restartNumberingAfterBreak="0">
    <w:nsid w:val="352E73D1"/>
    <w:multiLevelType w:val="multilevel"/>
    <w:tmpl w:val="956E4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AF222B5"/>
    <w:multiLevelType w:val="hybridMultilevel"/>
    <w:tmpl w:val="357664BE"/>
    <w:lvl w:ilvl="0" w:tplc="90BAB4A8">
      <w:numFmt w:val="bullet"/>
      <w:lvlText w:val="•"/>
      <w:lvlJc w:val="left"/>
      <w:pPr>
        <w:ind w:left="570" w:hanging="57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B6457"/>
    <w:multiLevelType w:val="multilevel"/>
    <w:tmpl w:val="866C3ED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CC3154"/>
    <w:multiLevelType w:val="multilevel"/>
    <w:tmpl w:val="59408202"/>
    <w:lvl w:ilvl="0">
      <w:start w:val="3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5"/>
      <w:numFmt w:val="decimal"/>
      <w:lvlText w:val="%1.%2"/>
      <w:lvlJc w:val="left"/>
      <w:pPr>
        <w:ind w:left="1129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</w:rPr>
    </w:lvl>
  </w:abstractNum>
  <w:abstractNum w:abstractNumId="15" w15:restartNumberingAfterBreak="0">
    <w:nsid w:val="3C041F52"/>
    <w:multiLevelType w:val="hybridMultilevel"/>
    <w:tmpl w:val="87E4D334"/>
    <w:lvl w:ilvl="0" w:tplc="04190013">
      <w:start w:val="1"/>
      <w:numFmt w:val="upperRoman"/>
      <w:lvlText w:val="%1."/>
      <w:lvlJc w:val="righ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3DAF32FF"/>
    <w:multiLevelType w:val="multilevel"/>
    <w:tmpl w:val="C6F40660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452A230E"/>
    <w:multiLevelType w:val="multilevel"/>
    <w:tmpl w:val="0024A4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54E10EC"/>
    <w:multiLevelType w:val="multilevel"/>
    <w:tmpl w:val="C384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FC6240"/>
    <w:multiLevelType w:val="hybridMultilevel"/>
    <w:tmpl w:val="077C90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FA35A90"/>
    <w:multiLevelType w:val="multilevel"/>
    <w:tmpl w:val="4292274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62C7269D"/>
    <w:multiLevelType w:val="hybridMultilevel"/>
    <w:tmpl w:val="BAB8A6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5147A78"/>
    <w:multiLevelType w:val="hybridMultilevel"/>
    <w:tmpl w:val="6032D9F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3" w15:restartNumberingAfterBreak="0">
    <w:nsid w:val="68350C42"/>
    <w:multiLevelType w:val="hybridMultilevel"/>
    <w:tmpl w:val="D18A2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9D7388"/>
    <w:multiLevelType w:val="hybridMultilevel"/>
    <w:tmpl w:val="DAFA6C9E"/>
    <w:lvl w:ilvl="0" w:tplc="04190013">
      <w:start w:val="1"/>
      <w:numFmt w:val="upperRoman"/>
      <w:lvlText w:val="%1."/>
      <w:lvlJc w:val="righ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 w15:restartNumberingAfterBreak="0">
    <w:nsid w:val="6A7B4811"/>
    <w:multiLevelType w:val="hybridMultilevel"/>
    <w:tmpl w:val="16205020"/>
    <w:lvl w:ilvl="0" w:tplc="0419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27404"/>
    <w:multiLevelType w:val="hybridMultilevel"/>
    <w:tmpl w:val="3E9A264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BD76517"/>
    <w:multiLevelType w:val="hybridMultilevel"/>
    <w:tmpl w:val="C00E7690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6E866C5F"/>
    <w:multiLevelType w:val="multilevel"/>
    <w:tmpl w:val="928A3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76127055"/>
    <w:multiLevelType w:val="hybridMultilevel"/>
    <w:tmpl w:val="D34ED780"/>
    <w:lvl w:ilvl="0" w:tplc="A0185CC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6A15C21"/>
    <w:multiLevelType w:val="hybridMultilevel"/>
    <w:tmpl w:val="66368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416D0"/>
    <w:multiLevelType w:val="hybridMultilevel"/>
    <w:tmpl w:val="9FE0CF54"/>
    <w:lvl w:ilvl="0" w:tplc="04190013">
      <w:start w:val="1"/>
      <w:numFmt w:val="upperRoman"/>
      <w:lvlText w:val="%1."/>
      <w:lvlJc w:val="righ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2073774634">
    <w:abstractNumId w:val="13"/>
  </w:num>
  <w:num w:numId="2" w16cid:durableId="928075582">
    <w:abstractNumId w:val="0"/>
  </w:num>
  <w:num w:numId="3" w16cid:durableId="1575092793">
    <w:abstractNumId w:val="28"/>
  </w:num>
  <w:num w:numId="4" w16cid:durableId="2107849390">
    <w:abstractNumId w:val="24"/>
  </w:num>
  <w:num w:numId="5" w16cid:durableId="1713188307">
    <w:abstractNumId w:val="27"/>
  </w:num>
  <w:num w:numId="6" w16cid:durableId="1333724224">
    <w:abstractNumId w:val="31"/>
  </w:num>
  <w:num w:numId="7" w16cid:durableId="1908571557">
    <w:abstractNumId w:val="15"/>
  </w:num>
  <w:num w:numId="8" w16cid:durableId="982664234">
    <w:abstractNumId w:val="21"/>
  </w:num>
  <w:num w:numId="9" w16cid:durableId="1333099090">
    <w:abstractNumId w:val="30"/>
  </w:num>
  <w:num w:numId="10" w16cid:durableId="1445152200">
    <w:abstractNumId w:val="4"/>
  </w:num>
  <w:num w:numId="11" w16cid:durableId="837965661">
    <w:abstractNumId w:val="25"/>
  </w:num>
  <w:num w:numId="12" w16cid:durableId="1270579144">
    <w:abstractNumId w:val="2"/>
  </w:num>
  <w:num w:numId="13" w16cid:durableId="1512716322">
    <w:abstractNumId w:val="12"/>
  </w:num>
  <w:num w:numId="14" w16cid:durableId="538737123">
    <w:abstractNumId w:val="26"/>
  </w:num>
  <w:num w:numId="15" w16cid:durableId="1653872472">
    <w:abstractNumId w:val="23"/>
  </w:num>
  <w:num w:numId="16" w16cid:durableId="1156147208">
    <w:abstractNumId w:val="11"/>
  </w:num>
  <w:num w:numId="17" w16cid:durableId="987899279">
    <w:abstractNumId w:val="6"/>
  </w:num>
  <w:num w:numId="18" w16cid:durableId="664850">
    <w:abstractNumId w:val="17"/>
  </w:num>
  <w:num w:numId="19" w16cid:durableId="1938059340">
    <w:abstractNumId w:val="16"/>
  </w:num>
  <w:num w:numId="20" w16cid:durableId="1422794163">
    <w:abstractNumId w:val="5"/>
  </w:num>
  <w:num w:numId="21" w16cid:durableId="1602564886">
    <w:abstractNumId w:val="7"/>
  </w:num>
  <w:num w:numId="22" w16cid:durableId="428895577">
    <w:abstractNumId w:val="19"/>
  </w:num>
  <w:num w:numId="23" w16cid:durableId="990139907">
    <w:abstractNumId w:val="10"/>
  </w:num>
  <w:num w:numId="24" w16cid:durableId="1947230970">
    <w:abstractNumId w:val="22"/>
  </w:num>
  <w:num w:numId="25" w16cid:durableId="85930961">
    <w:abstractNumId w:val="29"/>
  </w:num>
  <w:num w:numId="26" w16cid:durableId="1551384091">
    <w:abstractNumId w:val="20"/>
  </w:num>
  <w:num w:numId="27" w16cid:durableId="487790761">
    <w:abstractNumId w:val="8"/>
  </w:num>
  <w:num w:numId="28" w16cid:durableId="401028425">
    <w:abstractNumId w:val="14"/>
  </w:num>
  <w:num w:numId="29" w16cid:durableId="566647506">
    <w:abstractNumId w:val="3"/>
  </w:num>
  <w:num w:numId="30" w16cid:durableId="367486095">
    <w:abstractNumId w:val="1"/>
  </w:num>
  <w:num w:numId="31" w16cid:durableId="951517291">
    <w:abstractNumId w:val="18"/>
  </w:num>
  <w:num w:numId="32" w16cid:durableId="14776448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875"/>
    <w:rsid w:val="00005D51"/>
    <w:rsid w:val="00006C4F"/>
    <w:rsid w:val="000104F7"/>
    <w:rsid w:val="00016123"/>
    <w:rsid w:val="000274C6"/>
    <w:rsid w:val="0003323D"/>
    <w:rsid w:val="000401D4"/>
    <w:rsid w:val="00044ECD"/>
    <w:rsid w:val="00050482"/>
    <w:rsid w:val="00053A2F"/>
    <w:rsid w:val="00057C2D"/>
    <w:rsid w:val="00062013"/>
    <w:rsid w:val="00064469"/>
    <w:rsid w:val="00066859"/>
    <w:rsid w:val="00070BE1"/>
    <w:rsid w:val="00072DB0"/>
    <w:rsid w:val="000775AF"/>
    <w:rsid w:val="0007777E"/>
    <w:rsid w:val="00077A9E"/>
    <w:rsid w:val="000813E2"/>
    <w:rsid w:val="00082342"/>
    <w:rsid w:val="00082F1E"/>
    <w:rsid w:val="00084EEF"/>
    <w:rsid w:val="000868B4"/>
    <w:rsid w:val="00092B55"/>
    <w:rsid w:val="000B2422"/>
    <w:rsid w:val="000B2430"/>
    <w:rsid w:val="000B27B8"/>
    <w:rsid w:val="000C1558"/>
    <w:rsid w:val="000C3D57"/>
    <w:rsid w:val="000C444C"/>
    <w:rsid w:val="000C49B0"/>
    <w:rsid w:val="000C6235"/>
    <w:rsid w:val="000D39D2"/>
    <w:rsid w:val="000D4AA6"/>
    <w:rsid w:val="000E7441"/>
    <w:rsid w:val="000F01BE"/>
    <w:rsid w:val="000F0D8D"/>
    <w:rsid w:val="000F35D7"/>
    <w:rsid w:val="000F5E77"/>
    <w:rsid w:val="00102341"/>
    <w:rsid w:val="00102A32"/>
    <w:rsid w:val="00105E03"/>
    <w:rsid w:val="00106C56"/>
    <w:rsid w:val="00112C7E"/>
    <w:rsid w:val="00113966"/>
    <w:rsid w:val="00116E53"/>
    <w:rsid w:val="00121EF4"/>
    <w:rsid w:val="00124C84"/>
    <w:rsid w:val="00126119"/>
    <w:rsid w:val="001306BA"/>
    <w:rsid w:val="001313E3"/>
    <w:rsid w:val="00134B12"/>
    <w:rsid w:val="00136D4E"/>
    <w:rsid w:val="00140A8A"/>
    <w:rsid w:val="00140D28"/>
    <w:rsid w:val="00143E9B"/>
    <w:rsid w:val="00145EEB"/>
    <w:rsid w:val="0015635C"/>
    <w:rsid w:val="00156B1B"/>
    <w:rsid w:val="001570DD"/>
    <w:rsid w:val="0015751F"/>
    <w:rsid w:val="001626B0"/>
    <w:rsid w:val="001662E6"/>
    <w:rsid w:val="00172EF3"/>
    <w:rsid w:val="00174DC3"/>
    <w:rsid w:val="00180565"/>
    <w:rsid w:val="001809DC"/>
    <w:rsid w:val="001844E5"/>
    <w:rsid w:val="00187B0E"/>
    <w:rsid w:val="00191059"/>
    <w:rsid w:val="00195B01"/>
    <w:rsid w:val="001A07FD"/>
    <w:rsid w:val="001A177E"/>
    <w:rsid w:val="001A3494"/>
    <w:rsid w:val="001A5797"/>
    <w:rsid w:val="001B6FBC"/>
    <w:rsid w:val="001C0506"/>
    <w:rsid w:val="001C07A3"/>
    <w:rsid w:val="001C213C"/>
    <w:rsid w:val="001C45B2"/>
    <w:rsid w:val="001C510E"/>
    <w:rsid w:val="001C7883"/>
    <w:rsid w:val="001E180F"/>
    <w:rsid w:val="001E564E"/>
    <w:rsid w:val="001F092D"/>
    <w:rsid w:val="001F1CEE"/>
    <w:rsid w:val="001F2E2A"/>
    <w:rsid w:val="00201144"/>
    <w:rsid w:val="00202A9D"/>
    <w:rsid w:val="002101D7"/>
    <w:rsid w:val="00212206"/>
    <w:rsid w:val="002136C9"/>
    <w:rsid w:val="002146AD"/>
    <w:rsid w:val="002159A3"/>
    <w:rsid w:val="00215C0E"/>
    <w:rsid w:val="002239F0"/>
    <w:rsid w:val="00225943"/>
    <w:rsid w:val="00231EFC"/>
    <w:rsid w:val="00235546"/>
    <w:rsid w:val="00241BF0"/>
    <w:rsid w:val="002470A9"/>
    <w:rsid w:val="0024727F"/>
    <w:rsid w:val="0025364F"/>
    <w:rsid w:val="00254021"/>
    <w:rsid w:val="00254BFF"/>
    <w:rsid w:val="00270CEC"/>
    <w:rsid w:val="00273246"/>
    <w:rsid w:val="00284619"/>
    <w:rsid w:val="0028496A"/>
    <w:rsid w:val="00294190"/>
    <w:rsid w:val="002960DF"/>
    <w:rsid w:val="00297A17"/>
    <w:rsid w:val="002B1E83"/>
    <w:rsid w:val="002C04C5"/>
    <w:rsid w:val="002C4102"/>
    <w:rsid w:val="002C669B"/>
    <w:rsid w:val="002D494F"/>
    <w:rsid w:val="002D617D"/>
    <w:rsid w:val="002E0120"/>
    <w:rsid w:val="002E0C1E"/>
    <w:rsid w:val="002E18ED"/>
    <w:rsid w:val="002F321B"/>
    <w:rsid w:val="003055C1"/>
    <w:rsid w:val="00305902"/>
    <w:rsid w:val="0031534A"/>
    <w:rsid w:val="003205C6"/>
    <w:rsid w:val="0032076B"/>
    <w:rsid w:val="00321CEC"/>
    <w:rsid w:val="003226D9"/>
    <w:rsid w:val="00324A9B"/>
    <w:rsid w:val="00325EE2"/>
    <w:rsid w:val="00330845"/>
    <w:rsid w:val="00345A92"/>
    <w:rsid w:val="00347188"/>
    <w:rsid w:val="003519D8"/>
    <w:rsid w:val="00352AEF"/>
    <w:rsid w:val="00356D8C"/>
    <w:rsid w:val="00364685"/>
    <w:rsid w:val="00364D6C"/>
    <w:rsid w:val="0036665D"/>
    <w:rsid w:val="003669A4"/>
    <w:rsid w:val="0037355C"/>
    <w:rsid w:val="0037453B"/>
    <w:rsid w:val="00374B31"/>
    <w:rsid w:val="00384D62"/>
    <w:rsid w:val="003851EB"/>
    <w:rsid w:val="00391A3F"/>
    <w:rsid w:val="00395654"/>
    <w:rsid w:val="00395AD0"/>
    <w:rsid w:val="00396B96"/>
    <w:rsid w:val="003A143A"/>
    <w:rsid w:val="003B1532"/>
    <w:rsid w:val="003B22F0"/>
    <w:rsid w:val="003B3B54"/>
    <w:rsid w:val="003B5A93"/>
    <w:rsid w:val="003C25FF"/>
    <w:rsid w:val="003C31A1"/>
    <w:rsid w:val="003D2528"/>
    <w:rsid w:val="003D4C57"/>
    <w:rsid w:val="003D529C"/>
    <w:rsid w:val="003E137F"/>
    <w:rsid w:val="003F2014"/>
    <w:rsid w:val="00401E65"/>
    <w:rsid w:val="0040232A"/>
    <w:rsid w:val="00403041"/>
    <w:rsid w:val="00407A60"/>
    <w:rsid w:val="00407B5D"/>
    <w:rsid w:val="00407E32"/>
    <w:rsid w:val="00413F91"/>
    <w:rsid w:val="00417323"/>
    <w:rsid w:val="00420A3C"/>
    <w:rsid w:val="00424F2F"/>
    <w:rsid w:val="00425AD1"/>
    <w:rsid w:val="00434CE7"/>
    <w:rsid w:val="004375D4"/>
    <w:rsid w:val="00437615"/>
    <w:rsid w:val="00442FEA"/>
    <w:rsid w:val="00444ED8"/>
    <w:rsid w:val="00445E52"/>
    <w:rsid w:val="00451B26"/>
    <w:rsid w:val="00454BF2"/>
    <w:rsid w:val="004637B3"/>
    <w:rsid w:val="00464053"/>
    <w:rsid w:val="0046752D"/>
    <w:rsid w:val="00470F12"/>
    <w:rsid w:val="0047326A"/>
    <w:rsid w:val="00476419"/>
    <w:rsid w:val="00480157"/>
    <w:rsid w:val="00480C7E"/>
    <w:rsid w:val="00482A28"/>
    <w:rsid w:val="00483C41"/>
    <w:rsid w:val="00484B0F"/>
    <w:rsid w:val="00491E7D"/>
    <w:rsid w:val="00492989"/>
    <w:rsid w:val="0049389D"/>
    <w:rsid w:val="00493CF7"/>
    <w:rsid w:val="004A2924"/>
    <w:rsid w:val="004A30DF"/>
    <w:rsid w:val="004A4224"/>
    <w:rsid w:val="004A5A6A"/>
    <w:rsid w:val="004B2293"/>
    <w:rsid w:val="004B29D3"/>
    <w:rsid w:val="004B491B"/>
    <w:rsid w:val="004B560F"/>
    <w:rsid w:val="004C1030"/>
    <w:rsid w:val="004C128C"/>
    <w:rsid w:val="004C3CDC"/>
    <w:rsid w:val="004C5E35"/>
    <w:rsid w:val="004D3E23"/>
    <w:rsid w:val="004F6343"/>
    <w:rsid w:val="004F7AD4"/>
    <w:rsid w:val="00503EBD"/>
    <w:rsid w:val="005042A2"/>
    <w:rsid w:val="00504A3F"/>
    <w:rsid w:val="0050702D"/>
    <w:rsid w:val="0051200E"/>
    <w:rsid w:val="005135A4"/>
    <w:rsid w:val="0051424A"/>
    <w:rsid w:val="0052031E"/>
    <w:rsid w:val="00521BA6"/>
    <w:rsid w:val="00522B29"/>
    <w:rsid w:val="0052638A"/>
    <w:rsid w:val="005350D9"/>
    <w:rsid w:val="0053549C"/>
    <w:rsid w:val="00550F13"/>
    <w:rsid w:val="005516FF"/>
    <w:rsid w:val="00553594"/>
    <w:rsid w:val="0055635A"/>
    <w:rsid w:val="005579CD"/>
    <w:rsid w:val="00565864"/>
    <w:rsid w:val="005666D2"/>
    <w:rsid w:val="00572250"/>
    <w:rsid w:val="005730AF"/>
    <w:rsid w:val="00573CA5"/>
    <w:rsid w:val="00573D30"/>
    <w:rsid w:val="00574064"/>
    <w:rsid w:val="0057527F"/>
    <w:rsid w:val="005823BC"/>
    <w:rsid w:val="00582422"/>
    <w:rsid w:val="0058339F"/>
    <w:rsid w:val="005904E5"/>
    <w:rsid w:val="005908EE"/>
    <w:rsid w:val="005946DE"/>
    <w:rsid w:val="00597564"/>
    <w:rsid w:val="005A11DA"/>
    <w:rsid w:val="005A1BD0"/>
    <w:rsid w:val="005A471D"/>
    <w:rsid w:val="005A63F7"/>
    <w:rsid w:val="005B137E"/>
    <w:rsid w:val="005B4905"/>
    <w:rsid w:val="005C22E5"/>
    <w:rsid w:val="005C3029"/>
    <w:rsid w:val="005C4E40"/>
    <w:rsid w:val="005C609B"/>
    <w:rsid w:val="005D6120"/>
    <w:rsid w:val="005E29E2"/>
    <w:rsid w:val="005E3EED"/>
    <w:rsid w:val="005F3894"/>
    <w:rsid w:val="0060256E"/>
    <w:rsid w:val="00602F79"/>
    <w:rsid w:val="00604C11"/>
    <w:rsid w:val="00607D5C"/>
    <w:rsid w:val="006118F0"/>
    <w:rsid w:val="006213B6"/>
    <w:rsid w:val="0062395D"/>
    <w:rsid w:val="00627F95"/>
    <w:rsid w:val="0063010F"/>
    <w:rsid w:val="00630A51"/>
    <w:rsid w:val="006372F7"/>
    <w:rsid w:val="0064217E"/>
    <w:rsid w:val="00642BE8"/>
    <w:rsid w:val="00650C8B"/>
    <w:rsid w:val="00657980"/>
    <w:rsid w:val="00661F73"/>
    <w:rsid w:val="006635DC"/>
    <w:rsid w:val="00663F91"/>
    <w:rsid w:val="006731EB"/>
    <w:rsid w:val="00673760"/>
    <w:rsid w:val="00681707"/>
    <w:rsid w:val="00685600"/>
    <w:rsid w:val="0068623E"/>
    <w:rsid w:val="006875C9"/>
    <w:rsid w:val="00690C50"/>
    <w:rsid w:val="00696795"/>
    <w:rsid w:val="006A3489"/>
    <w:rsid w:val="006A631D"/>
    <w:rsid w:val="006B02A7"/>
    <w:rsid w:val="006B04B4"/>
    <w:rsid w:val="006B3A36"/>
    <w:rsid w:val="006B3C0D"/>
    <w:rsid w:val="006B57BA"/>
    <w:rsid w:val="006C69F9"/>
    <w:rsid w:val="006D2A70"/>
    <w:rsid w:val="006D417C"/>
    <w:rsid w:val="006D56DD"/>
    <w:rsid w:val="006E1C87"/>
    <w:rsid w:val="006E228A"/>
    <w:rsid w:val="006F1348"/>
    <w:rsid w:val="006F1EA2"/>
    <w:rsid w:val="006F5BB0"/>
    <w:rsid w:val="00702BE2"/>
    <w:rsid w:val="00717FB2"/>
    <w:rsid w:val="0072774E"/>
    <w:rsid w:val="007449A7"/>
    <w:rsid w:val="00744DAE"/>
    <w:rsid w:val="00747888"/>
    <w:rsid w:val="007531E4"/>
    <w:rsid w:val="00755600"/>
    <w:rsid w:val="00757AC4"/>
    <w:rsid w:val="00757AE5"/>
    <w:rsid w:val="00767BD5"/>
    <w:rsid w:val="007722B5"/>
    <w:rsid w:val="0078328F"/>
    <w:rsid w:val="00792EC5"/>
    <w:rsid w:val="007A0BF5"/>
    <w:rsid w:val="007A6579"/>
    <w:rsid w:val="007A6D9E"/>
    <w:rsid w:val="007B68DA"/>
    <w:rsid w:val="007C5186"/>
    <w:rsid w:val="007D5F03"/>
    <w:rsid w:val="007F0870"/>
    <w:rsid w:val="007F54CA"/>
    <w:rsid w:val="007F7485"/>
    <w:rsid w:val="00805AF0"/>
    <w:rsid w:val="00805F02"/>
    <w:rsid w:val="00814302"/>
    <w:rsid w:val="00827C8B"/>
    <w:rsid w:val="008309B2"/>
    <w:rsid w:val="00831B23"/>
    <w:rsid w:val="0083328D"/>
    <w:rsid w:val="00833D2E"/>
    <w:rsid w:val="00834538"/>
    <w:rsid w:val="008356F2"/>
    <w:rsid w:val="00840A32"/>
    <w:rsid w:val="0084246E"/>
    <w:rsid w:val="00847B8E"/>
    <w:rsid w:val="00851253"/>
    <w:rsid w:val="00852B7E"/>
    <w:rsid w:val="00852EBF"/>
    <w:rsid w:val="00853F8F"/>
    <w:rsid w:val="008557A5"/>
    <w:rsid w:val="008571F1"/>
    <w:rsid w:val="008617E8"/>
    <w:rsid w:val="00863960"/>
    <w:rsid w:val="00865033"/>
    <w:rsid w:val="008741F8"/>
    <w:rsid w:val="0087647E"/>
    <w:rsid w:val="0087738C"/>
    <w:rsid w:val="00882D37"/>
    <w:rsid w:val="00883DDF"/>
    <w:rsid w:val="00884722"/>
    <w:rsid w:val="00887B32"/>
    <w:rsid w:val="00894855"/>
    <w:rsid w:val="008A052C"/>
    <w:rsid w:val="008A27AC"/>
    <w:rsid w:val="008A2C70"/>
    <w:rsid w:val="008B005B"/>
    <w:rsid w:val="008B2320"/>
    <w:rsid w:val="008B3AD8"/>
    <w:rsid w:val="008B67B2"/>
    <w:rsid w:val="008B7C57"/>
    <w:rsid w:val="008C5215"/>
    <w:rsid w:val="008C5277"/>
    <w:rsid w:val="008C6F63"/>
    <w:rsid w:val="008D3D19"/>
    <w:rsid w:val="008D6F31"/>
    <w:rsid w:val="008E0191"/>
    <w:rsid w:val="008E15B3"/>
    <w:rsid w:val="008E4712"/>
    <w:rsid w:val="008F1388"/>
    <w:rsid w:val="008F3EE0"/>
    <w:rsid w:val="008F4557"/>
    <w:rsid w:val="008F54A5"/>
    <w:rsid w:val="008F7E7C"/>
    <w:rsid w:val="00905D52"/>
    <w:rsid w:val="0090785B"/>
    <w:rsid w:val="009119D9"/>
    <w:rsid w:val="00914CA0"/>
    <w:rsid w:val="00915F6F"/>
    <w:rsid w:val="00915FA1"/>
    <w:rsid w:val="009170BD"/>
    <w:rsid w:val="00920875"/>
    <w:rsid w:val="00921665"/>
    <w:rsid w:val="00924B11"/>
    <w:rsid w:val="00931EB1"/>
    <w:rsid w:val="009367F8"/>
    <w:rsid w:val="00937113"/>
    <w:rsid w:val="009435C3"/>
    <w:rsid w:val="009443BD"/>
    <w:rsid w:val="009537DB"/>
    <w:rsid w:val="00956113"/>
    <w:rsid w:val="00957D89"/>
    <w:rsid w:val="00964E38"/>
    <w:rsid w:val="009669B5"/>
    <w:rsid w:val="00966A18"/>
    <w:rsid w:val="0096757C"/>
    <w:rsid w:val="00967F1C"/>
    <w:rsid w:val="00971D46"/>
    <w:rsid w:val="009744D0"/>
    <w:rsid w:val="00974B75"/>
    <w:rsid w:val="009750A2"/>
    <w:rsid w:val="00980832"/>
    <w:rsid w:val="009821AD"/>
    <w:rsid w:val="00987F37"/>
    <w:rsid w:val="00990CF7"/>
    <w:rsid w:val="00993146"/>
    <w:rsid w:val="009934FE"/>
    <w:rsid w:val="00994135"/>
    <w:rsid w:val="009A144F"/>
    <w:rsid w:val="009A3A35"/>
    <w:rsid w:val="009B16D5"/>
    <w:rsid w:val="009C051B"/>
    <w:rsid w:val="009C20DB"/>
    <w:rsid w:val="009C5CEB"/>
    <w:rsid w:val="009D15B4"/>
    <w:rsid w:val="009D2DE8"/>
    <w:rsid w:val="009D60EB"/>
    <w:rsid w:val="009D64E1"/>
    <w:rsid w:val="009D7204"/>
    <w:rsid w:val="009E54AB"/>
    <w:rsid w:val="009F09B8"/>
    <w:rsid w:val="009F1E60"/>
    <w:rsid w:val="009F4E23"/>
    <w:rsid w:val="009F58EB"/>
    <w:rsid w:val="009F5C98"/>
    <w:rsid w:val="009F5F7A"/>
    <w:rsid w:val="009F6A2E"/>
    <w:rsid w:val="009F721A"/>
    <w:rsid w:val="009F7A67"/>
    <w:rsid w:val="00A002BD"/>
    <w:rsid w:val="00A013F1"/>
    <w:rsid w:val="00A071BF"/>
    <w:rsid w:val="00A07966"/>
    <w:rsid w:val="00A14087"/>
    <w:rsid w:val="00A171C9"/>
    <w:rsid w:val="00A24241"/>
    <w:rsid w:val="00A26B80"/>
    <w:rsid w:val="00A32077"/>
    <w:rsid w:val="00A40E83"/>
    <w:rsid w:val="00A46592"/>
    <w:rsid w:val="00A47E70"/>
    <w:rsid w:val="00A515BF"/>
    <w:rsid w:val="00A61E36"/>
    <w:rsid w:val="00A624A1"/>
    <w:rsid w:val="00A627DC"/>
    <w:rsid w:val="00A65CAF"/>
    <w:rsid w:val="00A71D24"/>
    <w:rsid w:val="00A83F39"/>
    <w:rsid w:val="00A87A90"/>
    <w:rsid w:val="00A9125F"/>
    <w:rsid w:val="00A914BD"/>
    <w:rsid w:val="00A9290B"/>
    <w:rsid w:val="00A9399C"/>
    <w:rsid w:val="00A939A5"/>
    <w:rsid w:val="00A962AB"/>
    <w:rsid w:val="00A97514"/>
    <w:rsid w:val="00AA24B7"/>
    <w:rsid w:val="00AA2E1E"/>
    <w:rsid w:val="00AB42F4"/>
    <w:rsid w:val="00AB5026"/>
    <w:rsid w:val="00AB6CDF"/>
    <w:rsid w:val="00AC4347"/>
    <w:rsid w:val="00AC649C"/>
    <w:rsid w:val="00AC7253"/>
    <w:rsid w:val="00AD05A7"/>
    <w:rsid w:val="00AD2010"/>
    <w:rsid w:val="00AD55AE"/>
    <w:rsid w:val="00AD5C6D"/>
    <w:rsid w:val="00AE626B"/>
    <w:rsid w:val="00AF1AE7"/>
    <w:rsid w:val="00AF5603"/>
    <w:rsid w:val="00B00850"/>
    <w:rsid w:val="00B009C3"/>
    <w:rsid w:val="00B02AD9"/>
    <w:rsid w:val="00B06262"/>
    <w:rsid w:val="00B12EB5"/>
    <w:rsid w:val="00B14FD3"/>
    <w:rsid w:val="00B1789E"/>
    <w:rsid w:val="00B20D98"/>
    <w:rsid w:val="00B25369"/>
    <w:rsid w:val="00B30D43"/>
    <w:rsid w:val="00B3112E"/>
    <w:rsid w:val="00B3247D"/>
    <w:rsid w:val="00B423D1"/>
    <w:rsid w:val="00B5078C"/>
    <w:rsid w:val="00B521B1"/>
    <w:rsid w:val="00B635E3"/>
    <w:rsid w:val="00B66F6A"/>
    <w:rsid w:val="00B709B6"/>
    <w:rsid w:val="00B72C6E"/>
    <w:rsid w:val="00B754A6"/>
    <w:rsid w:val="00B825F1"/>
    <w:rsid w:val="00B8371B"/>
    <w:rsid w:val="00B84168"/>
    <w:rsid w:val="00B8715C"/>
    <w:rsid w:val="00B90DA8"/>
    <w:rsid w:val="00B96DE3"/>
    <w:rsid w:val="00BA02D1"/>
    <w:rsid w:val="00BA47C4"/>
    <w:rsid w:val="00BB69A9"/>
    <w:rsid w:val="00BB7CBB"/>
    <w:rsid w:val="00BC0D8C"/>
    <w:rsid w:val="00BC13DA"/>
    <w:rsid w:val="00BC45F9"/>
    <w:rsid w:val="00BC5D5B"/>
    <w:rsid w:val="00BE2764"/>
    <w:rsid w:val="00BE3688"/>
    <w:rsid w:val="00BE4B7F"/>
    <w:rsid w:val="00BE63E8"/>
    <w:rsid w:val="00BF1596"/>
    <w:rsid w:val="00BF443D"/>
    <w:rsid w:val="00C010E8"/>
    <w:rsid w:val="00C024B1"/>
    <w:rsid w:val="00C054F5"/>
    <w:rsid w:val="00C07E6B"/>
    <w:rsid w:val="00C22233"/>
    <w:rsid w:val="00C24E5C"/>
    <w:rsid w:val="00C31B14"/>
    <w:rsid w:val="00C325BC"/>
    <w:rsid w:val="00C651EC"/>
    <w:rsid w:val="00C669BD"/>
    <w:rsid w:val="00C67475"/>
    <w:rsid w:val="00C701F4"/>
    <w:rsid w:val="00C729BC"/>
    <w:rsid w:val="00C752E9"/>
    <w:rsid w:val="00C75FD5"/>
    <w:rsid w:val="00C8680A"/>
    <w:rsid w:val="00C92834"/>
    <w:rsid w:val="00C93B1F"/>
    <w:rsid w:val="00C954F8"/>
    <w:rsid w:val="00C96ACF"/>
    <w:rsid w:val="00C96C80"/>
    <w:rsid w:val="00CB3E5F"/>
    <w:rsid w:val="00CB45F4"/>
    <w:rsid w:val="00CB777F"/>
    <w:rsid w:val="00CC2AA5"/>
    <w:rsid w:val="00CC3805"/>
    <w:rsid w:val="00CC7F00"/>
    <w:rsid w:val="00CD32D1"/>
    <w:rsid w:val="00CD5AAC"/>
    <w:rsid w:val="00CD7147"/>
    <w:rsid w:val="00CE06DA"/>
    <w:rsid w:val="00CE27FD"/>
    <w:rsid w:val="00CF25B5"/>
    <w:rsid w:val="00CF4785"/>
    <w:rsid w:val="00CF5DAD"/>
    <w:rsid w:val="00CF7975"/>
    <w:rsid w:val="00CF7BE9"/>
    <w:rsid w:val="00D0633A"/>
    <w:rsid w:val="00D1351D"/>
    <w:rsid w:val="00D13E6F"/>
    <w:rsid w:val="00D14478"/>
    <w:rsid w:val="00D17645"/>
    <w:rsid w:val="00D176A7"/>
    <w:rsid w:val="00D214D8"/>
    <w:rsid w:val="00D231FF"/>
    <w:rsid w:val="00D3171E"/>
    <w:rsid w:val="00D349C9"/>
    <w:rsid w:val="00D368C8"/>
    <w:rsid w:val="00D40B43"/>
    <w:rsid w:val="00D477B5"/>
    <w:rsid w:val="00D52F4B"/>
    <w:rsid w:val="00D56F14"/>
    <w:rsid w:val="00D57BD7"/>
    <w:rsid w:val="00D77524"/>
    <w:rsid w:val="00D93693"/>
    <w:rsid w:val="00D95E11"/>
    <w:rsid w:val="00DA38FC"/>
    <w:rsid w:val="00DA4C12"/>
    <w:rsid w:val="00DB17BF"/>
    <w:rsid w:val="00DB6085"/>
    <w:rsid w:val="00DC0450"/>
    <w:rsid w:val="00DC24E5"/>
    <w:rsid w:val="00DC3202"/>
    <w:rsid w:val="00DC7AAD"/>
    <w:rsid w:val="00DD0CF5"/>
    <w:rsid w:val="00DD3185"/>
    <w:rsid w:val="00DE1279"/>
    <w:rsid w:val="00DE28F5"/>
    <w:rsid w:val="00DE365E"/>
    <w:rsid w:val="00DE4894"/>
    <w:rsid w:val="00DF10C9"/>
    <w:rsid w:val="00DF19EF"/>
    <w:rsid w:val="00DF31D7"/>
    <w:rsid w:val="00DF6D0B"/>
    <w:rsid w:val="00DF7F01"/>
    <w:rsid w:val="00E00A46"/>
    <w:rsid w:val="00E01088"/>
    <w:rsid w:val="00E02461"/>
    <w:rsid w:val="00E0768D"/>
    <w:rsid w:val="00E07E08"/>
    <w:rsid w:val="00E10EB9"/>
    <w:rsid w:val="00E11824"/>
    <w:rsid w:val="00E2049E"/>
    <w:rsid w:val="00E23A3D"/>
    <w:rsid w:val="00E25E78"/>
    <w:rsid w:val="00E27025"/>
    <w:rsid w:val="00E341C5"/>
    <w:rsid w:val="00E414B0"/>
    <w:rsid w:val="00E46BEB"/>
    <w:rsid w:val="00E52846"/>
    <w:rsid w:val="00E559C8"/>
    <w:rsid w:val="00E56EAC"/>
    <w:rsid w:val="00E65181"/>
    <w:rsid w:val="00E6735E"/>
    <w:rsid w:val="00E72619"/>
    <w:rsid w:val="00E72A6E"/>
    <w:rsid w:val="00E73142"/>
    <w:rsid w:val="00E73380"/>
    <w:rsid w:val="00E90A96"/>
    <w:rsid w:val="00E92194"/>
    <w:rsid w:val="00E93F3E"/>
    <w:rsid w:val="00E95820"/>
    <w:rsid w:val="00E969DD"/>
    <w:rsid w:val="00EB2FD4"/>
    <w:rsid w:val="00EB30E2"/>
    <w:rsid w:val="00EB44EE"/>
    <w:rsid w:val="00EC1996"/>
    <w:rsid w:val="00EC2059"/>
    <w:rsid w:val="00EC4A7E"/>
    <w:rsid w:val="00EC7185"/>
    <w:rsid w:val="00EF1155"/>
    <w:rsid w:val="00EF388A"/>
    <w:rsid w:val="00F01722"/>
    <w:rsid w:val="00F02D7C"/>
    <w:rsid w:val="00F03450"/>
    <w:rsid w:val="00F07727"/>
    <w:rsid w:val="00F100CB"/>
    <w:rsid w:val="00F109EF"/>
    <w:rsid w:val="00F14911"/>
    <w:rsid w:val="00F16FC8"/>
    <w:rsid w:val="00F25900"/>
    <w:rsid w:val="00F274B6"/>
    <w:rsid w:val="00F32B93"/>
    <w:rsid w:val="00F47AF3"/>
    <w:rsid w:val="00F47F8D"/>
    <w:rsid w:val="00F54D27"/>
    <w:rsid w:val="00F5520B"/>
    <w:rsid w:val="00F61F3D"/>
    <w:rsid w:val="00F67CEA"/>
    <w:rsid w:val="00F71E91"/>
    <w:rsid w:val="00F81C8D"/>
    <w:rsid w:val="00F8498A"/>
    <w:rsid w:val="00F949EA"/>
    <w:rsid w:val="00FA052E"/>
    <w:rsid w:val="00FA116C"/>
    <w:rsid w:val="00FA142E"/>
    <w:rsid w:val="00FA40B3"/>
    <w:rsid w:val="00FA68EF"/>
    <w:rsid w:val="00FB3B71"/>
    <w:rsid w:val="00FB4130"/>
    <w:rsid w:val="00FC1552"/>
    <w:rsid w:val="00FC2199"/>
    <w:rsid w:val="00FD688E"/>
    <w:rsid w:val="00FE0606"/>
    <w:rsid w:val="00FE0E41"/>
    <w:rsid w:val="00FE1C0B"/>
    <w:rsid w:val="00FE23BB"/>
    <w:rsid w:val="00FE48C9"/>
    <w:rsid w:val="00FF302C"/>
    <w:rsid w:val="00FF3D34"/>
    <w:rsid w:val="00FF6EA7"/>
    <w:rsid w:val="00FF7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6FC2F"/>
  <w15:docId w15:val="{8BBDA798-F82E-41EE-B1EF-F14C2A3B6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CF7"/>
  </w:style>
  <w:style w:type="paragraph" w:styleId="1">
    <w:name w:val="heading 1"/>
    <w:basedOn w:val="a"/>
    <w:next w:val="a"/>
    <w:link w:val="10"/>
    <w:uiPriority w:val="9"/>
    <w:qFormat/>
    <w:rsid w:val="009808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8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8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8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8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8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8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8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8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8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808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808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808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808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808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808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8083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808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80832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808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9808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08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08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80832"/>
    <w:rPr>
      <w:b/>
      <w:bCs/>
    </w:rPr>
  </w:style>
  <w:style w:type="character" w:styleId="a9">
    <w:name w:val="Emphasis"/>
    <w:basedOn w:val="a0"/>
    <w:uiPriority w:val="20"/>
    <w:qFormat/>
    <w:rsid w:val="00980832"/>
    <w:rPr>
      <w:i/>
      <w:iCs/>
    </w:rPr>
  </w:style>
  <w:style w:type="paragraph" w:styleId="aa">
    <w:name w:val="No Spacing"/>
    <w:uiPriority w:val="1"/>
    <w:qFormat/>
    <w:rsid w:val="00980832"/>
  </w:style>
  <w:style w:type="paragraph" w:styleId="ab">
    <w:name w:val="List Paragraph"/>
    <w:basedOn w:val="a"/>
    <w:uiPriority w:val="34"/>
    <w:qFormat/>
    <w:rsid w:val="009808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8083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8083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8083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8083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8083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8083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8083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8083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8083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8083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65CAF"/>
    <w:pPr>
      <w:tabs>
        <w:tab w:val="left" w:pos="440"/>
        <w:tab w:val="right" w:leader="dot" w:pos="9345"/>
      </w:tabs>
      <w:spacing w:after="100"/>
    </w:pPr>
  </w:style>
  <w:style w:type="character" w:styleId="af4">
    <w:name w:val="Hyperlink"/>
    <w:basedOn w:val="a0"/>
    <w:uiPriority w:val="99"/>
    <w:unhideWhenUsed/>
    <w:rsid w:val="00420A3C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20A3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20A3C"/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unhideWhenUsed/>
    <w:rsid w:val="00FE0E4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E0E41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E0E41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E0E4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E0E41"/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5C22E5"/>
    <w:pPr>
      <w:spacing w:after="100"/>
      <w:ind w:left="440"/>
    </w:pPr>
  </w:style>
  <w:style w:type="paragraph" w:styleId="23">
    <w:name w:val="toc 2"/>
    <w:basedOn w:val="a"/>
    <w:next w:val="a"/>
    <w:autoRedefine/>
    <w:uiPriority w:val="39"/>
    <w:unhideWhenUsed/>
    <w:rsid w:val="000401D4"/>
    <w:pPr>
      <w:spacing w:after="100"/>
      <w:ind w:left="220"/>
    </w:pPr>
  </w:style>
  <w:style w:type="table" w:styleId="afc">
    <w:name w:val="Table Grid"/>
    <w:basedOn w:val="a1"/>
    <w:uiPriority w:val="59"/>
    <w:rsid w:val="004A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header"/>
    <w:basedOn w:val="a"/>
    <w:link w:val="afe"/>
    <w:uiPriority w:val="99"/>
    <w:unhideWhenUsed/>
    <w:rsid w:val="00863960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sid w:val="00863960"/>
  </w:style>
  <w:style w:type="paragraph" w:styleId="aff">
    <w:name w:val="footer"/>
    <w:basedOn w:val="a"/>
    <w:link w:val="aff0"/>
    <w:uiPriority w:val="99"/>
    <w:unhideWhenUsed/>
    <w:rsid w:val="00863960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sid w:val="00863960"/>
  </w:style>
  <w:style w:type="paragraph" w:styleId="aff1">
    <w:name w:val="footnote text"/>
    <w:basedOn w:val="a"/>
    <w:link w:val="aff2"/>
    <w:uiPriority w:val="99"/>
    <w:unhideWhenUsed/>
    <w:rsid w:val="003D529C"/>
    <w:pPr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сноски Знак"/>
    <w:basedOn w:val="a0"/>
    <w:link w:val="aff1"/>
    <w:uiPriority w:val="99"/>
    <w:rsid w:val="003D52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basedOn w:val="a0"/>
    <w:uiPriority w:val="99"/>
    <w:unhideWhenUsed/>
    <w:rsid w:val="003D529C"/>
    <w:rPr>
      <w:vertAlign w:val="superscript"/>
    </w:rPr>
  </w:style>
  <w:style w:type="paragraph" w:styleId="aff4">
    <w:name w:val="Revision"/>
    <w:hidden/>
    <w:uiPriority w:val="99"/>
    <w:semiHidden/>
    <w:rsid w:val="001662E6"/>
  </w:style>
  <w:style w:type="character" w:customStyle="1" w:styleId="12">
    <w:name w:val="Неразрешенное упоминание1"/>
    <w:basedOn w:val="a0"/>
    <w:uiPriority w:val="99"/>
    <w:semiHidden/>
    <w:unhideWhenUsed/>
    <w:rsid w:val="0036665D"/>
    <w:rPr>
      <w:color w:val="605E5C"/>
      <w:shd w:val="clear" w:color="auto" w:fill="E1DFDD"/>
    </w:rPr>
  </w:style>
  <w:style w:type="paragraph" w:customStyle="1" w:styleId="footnotedescription">
    <w:name w:val="footnote description"/>
    <w:next w:val="a"/>
    <w:link w:val="footnotedescriptionChar"/>
    <w:hidden/>
    <w:rsid w:val="007531E4"/>
    <w:pPr>
      <w:spacing w:after="6" w:line="241" w:lineRule="auto"/>
      <w:ind w:left="1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7531E4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7531E4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9B37B-EAFF-4170-BB01-1D626D10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7729</Words>
  <Characters>44060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Валера</dc:creator>
  <cp:lastModifiedBy>Владимир Зимин</cp:lastModifiedBy>
  <cp:revision>4</cp:revision>
  <cp:lastPrinted>2024-01-18T12:14:00Z</cp:lastPrinted>
  <dcterms:created xsi:type="dcterms:W3CDTF">2024-07-24T11:43:00Z</dcterms:created>
  <dcterms:modified xsi:type="dcterms:W3CDTF">2024-07-29T07:26:00Z</dcterms:modified>
</cp:coreProperties>
</file>